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CC" w:rsidRPr="00505C99" w:rsidRDefault="00ED2ACC" w:rsidP="00ED2ACC">
      <w:pPr>
        <w:jc w:val="center"/>
        <w:rPr>
          <w:rFonts w:ascii="Arial" w:hAnsi="Arial"/>
          <w:b/>
          <w:sz w:val="32"/>
          <w:szCs w:val="32"/>
          <w:u w:val="single"/>
        </w:rPr>
      </w:pPr>
      <w:r w:rsidRPr="00505C99">
        <w:rPr>
          <w:rFonts w:ascii="Arial" w:hAnsi="Arial"/>
          <w:b/>
          <w:sz w:val="32"/>
          <w:szCs w:val="32"/>
          <w:u w:val="single"/>
        </w:rPr>
        <w:t>METROPOLITAN STATE COLLEGE OF DENVER</w:t>
      </w:r>
    </w:p>
    <w:p w:rsidR="00ED2ACC" w:rsidRDefault="00ED2ACC" w:rsidP="00ED2ACC">
      <w:pPr>
        <w:tabs>
          <w:tab w:val="right" w:pos="10080"/>
        </w:tabs>
        <w:jc w:val="center"/>
        <w:rPr>
          <w:rFonts w:ascii="Arial" w:hAnsi="Arial"/>
          <w:b/>
        </w:rPr>
      </w:pPr>
    </w:p>
    <w:p w:rsidR="00ED2ACC" w:rsidRPr="000240D0" w:rsidRDefault="00ED2ACC" w:rsidP="00ED2ACC">
      <w:pPr>
        <w:tabs>
          <w:tab w:val="right" w:pos="10080"/>
        </w:tabs>
        <w:jc w:val="center"/>
        <w:rPr>
          <w:rFonts w:ascii="Arial" w:hAnsi="Arial"/>
          <w:b/>
        </w:rPr>
      </w:pPr>
      <w:r>
        <w:rPr>
          <w:rFonts w:ascii="Arial" w:hAnsi="Arial"/>
          <w:b/>
        </w:rPr>
        <w:t>EDU 3000-00</w:t>
      </w:r>
      <w:r w:rsidR="00330173">
        <w:rPr>
          <w:rFonts w:ascii="Arial" w:hAnsi="Arial"/>
          <w:b/>
        </w:rPr>
        <w:t>1</w:t>
      </w:r>
    </w:p>
    <w:p w:rsidR="00ED2ACC" w:rsidRPr="00CA3D24" w:rsidRDefault="00ED2ACC" w:rsidP="00ED2ACC">
      <w:pPr>
        <w:tabs>
          <w:tab w:val="right" w:pos="10080"/>
        </w:tabs>
        <w:jc w:val="center"/>
        <w:rPr>
          <w:rFonts w:ascii="Arial" w:hAnsi="Arial"/>
          <w:b/>
          <w:sz w:val="40"/>
          <w:szCs w:val="40"/>
        </w:rPr>
      </w:pPr>
      <w:r>
        <w:rPr>
          <w:rFonts w:ascii="Arial" w:hAnsi="Arial"/>
          <w:b/>
          <w:sz w:val="40"/>
          <w:szCs w:val="40"/>
        </w:rPr>
        <w:t>Introduction to Education</w:t>
      </w:r>
    </w:p>
    <w:p w:rsidR="00ED2ACC" w:rsidRPr="00505C99" w:rsidRDefault="00ED2ACC" w:rsidP="00ED2ACC">
      <w:pPr>
        <w:tabs>
          <w:tab w:val="right" w:pos="10080"/>
        </w:tabs>
        <w:jc w:val="center"/>
        <w:rPr>
          <w:rFonts w:ascii="Arial" w:hAnsi="Arial"/>
          <w:b/>
          <w:sz w:val="20"/>
          <w:szCs w:val="20"/>
        </w:rPr>
      </w:pPr>
      <w:r w:rsidRPr="00505C99">
        <w:rPr>
          <w:rFonts w:ascii="Arial" w:hAnsi="Arial"/>
          <w:b/>
          <w:sz w:val="20"/>
          <w:szCs w:val="20"/>
        </w:rPr>
        <w:t xml:space="preserve">CRN: </w:t>
      </w:r>
      <w:r w:rsidR="00F21243">
        <w:rPr>
          <w:rFonts w:ascii="Arial" w:hAnsi="Arial"/>
          <w:b/>
          <w:sz w:val="20"/>
          <w:szCs w:val="20"/>
        </w:rPr>
        <w:t>40590</w:t>
      </w:r>
    </w:p>
    <w:p w:rsidR="00ED2ACC" w:rsidRDefault="00ED2ACC" w:rsidP="00ED2ACC">
      <w:pPr>
        <w:tabs>
          <w:tab w:val="right" w:pos="10080"/>
        </w:tabs>
        <w:jc w:val="center"/>
        <w:rPr>
          <w:rFonts w:ascii="Arial" w:hAnsi="Arial"/>
          <w:b/>
        </w:rPr>
      </w:pPr>
    </w:p>
    <w:p w:rsidR="00330173" w:rsidRDefault="00330173" w:rsidP="00147D01">
      <w:pPr>
        <w:tabs>
          <w:tab w:val="right" w:pos="10080"/>
        </w:tabs>
        <w:jc w:val="center"/>
        <w:rPr>
          <w:rFonts w:ascii="Arial" w:hAnsi="Arial"/>
          <w:b/>
        </w:rPr>
      </w:pPr>
      <w:proofErr w:type="gramStart"/>
      <w:r>
        <w:rPr>
          <w:rFonts w:ascii="Arial" w:hAnsi="Arial"/>
          <w:b/>
        </w:rPr>
        <w:t>Tuesdays</w:t>
      </w:r>
      <w:r w:rsidR="00147D01">
        <w:rPr>
          <w:rFonts w:ascii="Arial" w:hAnsi="Arial"/>
          <w:b/>
        </w:rPr>
        <w:t xml:space="preserve"> 9:40</w:t>
      </w:r>
      <w:r w:rsidR="00034B66">
        <w:rPr>
          <w:rFonts w:ascii="Arial" w:hAnsi="Arial"/>
          <w:b/>
        </w:rPr>
        <w:t xml:space="preserve"> a.m.</w:t>
      </w:r>
      <w:r w:rsidR="00147D01">
        <w:rPr>
          <w:rFonts w:ascii="Arial" w:hAnsi="Arial"/>
          <w:b/>
        </w:rPr>
        <w:t xml:space="preserve"> – 12:20 p.m.</w:t>
      </w:r>
      <w:proofErr w:type="gramEnd"/>
    </w:p>
    <w:p w:rsidR="00ED2ACC" w:rsidRDefault="00330173" w:rsidP="00ED2ACC">
      <w:pPr>
        <w:tabs>
          <w:tab w:val="right" w:pos="10080"/>
        </w:tabs>
        <w:jc w:val="center"/>
        <w:rPr>
          <w:rFonts w:ascii="Arial" w:hAnsi="Arial"/>
          <w:b/>
        </w:rPr>
      </w:pPr>
      <w:r>
        <w:rPr>
          <w:rFonts w:ascii="Arial" w:hAnsi="Arial"/>
          <w:b/>
        </w:rPr>
        <w:t>Summer</w:t>
      </w:r>
      <w:r w:rsidR="00ED2ACC">
        <w:rPr>
          <w:rFonts w:ascii="Arial" w:hAnsi="Arial"/>
          <w:b/>
        </w:rPr>
        <w:t xml:space="preserve"> 2010</w:t>
      </w:r>
    </w:p>
    <w:p w:rsidR="00656F3D" w:rsidRDefault="00656F3D" w:rsidP="00ED2ACC">
      <w:pPr>
        <w:tabs>
          <w:tab w:val="right" w:pos="10080"/>
        </w:tabs>
        <w:rPr>
          <w:rFonts w:ascii="Arial" w:hAnsi="Arial"/>
          <w:b/>
          <w:sz w:val="20"/>
        </w:rPr>
      </w:pPr>
    </w:p>
    <w:p w:rsidR="00ED2ACC" w:rsidRDefault="00ED2ACC" w:rsidP="00ED2ACC">
      <w:pPr>
        <w:tabs>
          <w:tab w:val="right" w:pos="10080"/>
        </w:tabs>
        <w:rPr>
          <w:rFonts w:ascii="Arial" w:hAnsi="Arial"/>
          <w:b/>
          <w:sz w:val="20"/>
          <w:u w:val="single"/>
        </w:rPr>
      </w:pPr>
    </w:p>
    <w:p w:rsidR="00ED2ACC" w:rsidRPr="009D5A29" w:rsidRDefault="00ED2ACC" w:rsidP="00ED2ACC">
      <w:pPr>
        <w:tabs>
          <w:tab w:val="right" w:pos="10080"/>
        </w:tabs>
        <w:rPr>
          <w:rFonts w:ascii="Arial" w:hAnsi="Arial"/>
          <w:sz w:val="19"/>
          <w:u w:val="single"/>
        </w:rPr>
      </w:pPr>
      <w:r w:rsidRPr="009D5A29">
        <w:rPr>
          <w:rFonts w:ascii="Arial" w:hAnsi="Arial"/>
          <w:b/>
          <w:sz w:val="19"/>
          <w:u w:val="single"/>
        </w:rPr>
        <w:t>INSTRUCTOR</w:t>
      </w:r>
    </w:p>
    <w:p w:rsidR="009D5A29" w:rsidRPr="009D5A29" w:rsidRDefault="00ED2ACC" w:rsidP="00ED2ACC">
      <w:pPr>
        <w:rPr>
          <w:rFonts w:ascii="Arial" w:hAnsi="Arial"/>
          <w:sz w:val="19"/>
        </w:rPr>
      </w:pPr>
      <w:r w:rsidRPr="009D5A29">
        <w:rPr>
          <w:rFonts w:ascii="Arial" w:hAnsi="Arial"/>
          <w:b/>
          <w:sz w:val="19"/>
        </w:rPr>
        <w:t xml:space="preserve">Dr. Dennis N. </w:t>
      </w:r>
      <w:proofErr w:type="spellStart"/>
      <w:r w:rsidRPr="009D5A29">
        <w:rPr>
          <w:rFonts w:ascii="Arial" w:hAnsi="Arial"/>
          <w:b/>
          <w:sz w:val="19"/>
        </w:rPr>
        <w:t>Corash</w:t>
      </w:r>
      <w:proofErr w:type="spellEnd"/>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b/>
          <w:sz w:val="19"/>
        </w:rPr>
        <w:tab/>
      </w:r>
      <w:r w:rsidR="009D5A29" w:rsidRPr="009D5A29">
        <w:rPr>
          <w:rFonts w:ascii="Arial" w:hAnsi="Arial"/>
          <w:sz w:val="19"/>
        </w:rPr>
        <w:t xml:space="preserve">Office </w:t>
      </w:r>
      <w:proofErr w:type="gramStart"/>
      <w:r w:rsidR="009D5A29" w:rsidRPr="009D5A29">
        <w:rPr>
          <w:rFonts w:ascii="Arial" w:hAnsi="Arial"/>
          <w:sz w:val="19"/>
        </w:rPr>
        <w:t>Hours :</w:t>
      </w:r>
      <w:proofErr w:type="gramEnd"/>
    </w:p>
    <w:p w:rsidR="00ED2ACC" w:rsidRPr="009D5A29" w:rsidRDefault="00ED2ACC" w:rsidP="00ED2ACC">
      <w:pPr>
        <w:rPr>
          <w:rFonts w:ascii="Arial" w:hAnsi="Arial"/>
          <w:sz w:val="19"/>
        </w:rPr>
      </w:pPr>
      <w:proofErr w:type="gramStart"/>
      <w:r w:rsidRPr="009D5A29">
        <w:rPr>
          <w:rFonts w:ascii="Arial" w:hAnsi="Arial"/>
          <w:sz w:val="19"/>
        </w:rPr>
        <w:t>West Classroom 163 B</w:t>
      </w:r>
      <w:r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t xml:space="preserve">    Mondays</w:t>
      </w:r>
      <w:r w:rsidR="009D5A29" w:rsidRPr="009D5A29">
        <w:rPr>
          <w:rFonts w:ascii="Arial" w:hAnsi="Arial"/>
          <w:sz w:val="19"/>
        </w:rPr>
        <w:tab/>
      </w:r>
      <w:r w:rsidR="00456424">
        <w:rPr>
          <w:rFonts w:ascii="Arial" w:hAnsi="Arial"/>
          <w:sz w:val="19"/>
        </w:rPr>
        <w:t>7:30 – 9:30 a.m.</w:t>
      </w:r>
      <w:proofErr w:type="gramEnd"/>
    </w:p>
    <w:p w:rsidR="00ED2ACC" w:rsidRPr="009D5A29" w:rsidRDefault="00ED2ACC" w:rsidP="00ED2ACC">
      <w:pPr>
        <w:rPr>
          <w:rFonts w:ascii="Arial" w:hAnsi="Arial"/>
          <w:sz w:val="19"/>
        </w:rPr>
      </w:pPr>
      <w:proofErr w:type="gramStart"/>
      <w:r w:rsidRPr="009D5A29">
        <w:rPr>
          <w:rFonts w:ascii="Arial" w:hAnsi="Arial"/>
          <w:sz w:val="19"/>
        </w:rPr>
        <w:t>dcorash@mscd.edu</w:t>
      </w:r>
      <w:proofErr w:type="gramEnd"/>
      <w:r w:rsidRPr="009D5A29">
        <w:rPr>
          <w:rFonts w:ascii="Arial" w:hAnsi="Arial"/>
          <w:sz w:val="19"/>
        </w:rPr>
        <w:tab/>
        <w:t>(best way to contact me)</w:t>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t xml:space="preserve">    </w:t>
      </w:r>
      <w:r w:rsidR="00F605DE">
        <w:rPr>
          <w:rFonts w:ascii="Arial" w:hAnsi="Arial"/>
          <w:sz w:val="19"/>
        </w:rPr>
        <w:tab/>
        <w:t xml:space="preserve">    </w:t>
      </w:r>
      <w:r w:rsidR="009D5A29" w:rsidRPr="009D5A29">
        <w:rPr>
          <w:rFonts w:ascii="Arial" w:hAnsi="Arial"/>
          <w:sz w:val="19"/>
        </w:rPr>
        <w:t>Wednesdays</w:t>
      </w:r>
      <w:r w:rsidR="009D5A29" w:rsidRPr="009D5A29">
        <w:rPr>
          <w:rFonts w:ascii="Arial" w:hAnsi="Arial"/>
          <w:sz w:val="19"/>
        </w:rPr>
        <w:tab/>
      </w:r>
      <w:r w:rsidR="00456424">
        <w:rPr>
          <w:rFonts w:ascii="Arial" w:hAnsi="Arial"/>
          <w:sz w:val="19"/>
        </w:rPr>
        <w:t>7:30 – 9:30 a.m.</w:t>
      </w:r>
    </w:p>
    <w:p w:rsidR="00ED2ACC" w:rsidRPr="009D5A29" w:rsidRDefault="00ED2ACC" w:rsidP="00ED2ACC">
      <w:pPr>
        <w:rPr>
          <w:rFonts w:ascii="Arial" w:hAnsi="Arial"/>
          <w:sz w:val="19"/>
        </w:rPr>
      </w:pPr>
      <w:r w:rsidRPr="009D5A29">
        <w:rPr>
          <w:rFonts w:ascii="Arial" w:hAnsi="Arial"/>
          <w:sz w:val="19"/>
        </w:rPr>
        <w:t>303-352-4457</w:t>
      </w:r>
      <w:r w:rsidRPr="009D5A29">
        <w:rPr>
          <w:rFonts w:ascii="Arial" w:hAnsi="Arial"/>
          <w:sz w:val="19"/>
        </w:rPr>
        <w:tab/>
      </w:r>
      <w:r w:rsidRPr="009D5A29">
        <w:rPr>
          <w:rFonts w:ascii="Arial" w:hAnsi="Arial"/>
          <w:sz w:val="19"/>
        </w:rPr>
        <w:tab/>
        <w:t xml:space="preserve">(office; available during office hours) </w:t>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r>
      <w:r w:rsidR="009D5A29" w:rsidRPr="009D5A29">
        <w:rPr>
          <w:rFonts w:ascii="Arial" w:hAnsi="Arial"/>
          <w:sz w:val="19"/>
        </w:rPr>
        <w:tab/>
        <w:t xml:space="preserve">    And by Appointment</w:t>
      </w:r>
    </w:p>
    <w:p w:rsidR="00ED2ACC" w:rsidRPr="009D5A29" w:rsidRDefault="00ED2ACC" w:rsidP="00ED2ACC">
      <w:pPr>
        <w:rPr>
          <w:rFonts w:ascii="Arial" w:hAnsi="Arial"/>
          <w:sz w:val="19"/>
        </w:rPr>
      </w:pPr>
    </w:p>
    <w:p w:rsidR="009D5A29" w:rsidRPr="009D5A29" w:rsidRDefault="009D5A29" w:rsidP="00ED2ACC">
      <w:pPr>
        <w:tabs>
          <w:tab w:val="right" w:pos="10080"/>
        </w:tabs>
        <w:rPr>
          <w:rFonts w:ascii="Arial" w:hAnsi="Arial"/>
          <w:sz w:val="19"/>
        </w:rPr>
      </w:pPr>
    </w:p>
    <w:p w:rsidR="00ED2ACC" w:rsidRPr="009D5A29" w:rsidRDefault="00ED2ACC" w:rsidP="00ED2ACC">
      <w:pPr>
        <w:tabs>
          <w:tab w:val="right" w:pos="10080"/>
        </w:tabs>
        <w:rPr>
          <w:rFonts w:ascii="Arial" w:hAnsi="Arial"/>
          <w:sz w:val="19"/>
          <w:u w:val="single"/>
        </w:rPr>
      </w:pPr>
      <w:r w:rsidRPr="009D5A29">
        <w:rPr>
          <w:rFonts w:ascii="Arial" w:hAnsi="Arial"/>
          <w:b/>
          <w:sz w:val="19"/>
          <w:u w:val="single"/>
        </w:rPr>
        <w:t>CATALOG COURSE DESCRIPTION</w:t>
      </w:r>
    </w:p>
    <w:p w:rsidR="00ED2ACC" w:rsidRPr="009D5A29" w:rsidRDefault="00ED2ACC" w:rsidP="00ED2ACC">
      <w:pPr>
        <w:tabs>
          <w:tab w:val="right" w:pos="10080"/>
        </w:tabs>
        <w:spacing w:line="360" w:lineRule="auto"/>
        <w:rPr>
          <w:rFonts w:ascii="Arial" w:hAnsi="Arial"/>
          <w:sz w:val="19"/>
        </w:rPr>
      </w:pPr>
    </w:p>
    <w:p w:rsidR="00ED2ACC" w:rsidRPr="009D5A29" w:rsidRDefault="00ED2ACC" w:rsidP="00ED2ACC">
      <w:pPr>
        <w:tabs>
          <w:tab w:val="right" w:pos="10080"/>
        </w:tabs>
        <w:spacing w:line="360" w:lineRule="auto"/>
        <w:rPr>
          <w:rFonts w:ascii="Arial" w:hAnsi="Arial"/>
          <w:sz w:val="19"/>
          <w:u w:val="single"/>
        </w:rPr>
      </w:pPr>
      <w:r w:rsidRPr="009D5A29">
        <w:rPr>
          <w:rFonts w:ascii="Arial" w:hAnsi="Arial"/>
          <w:sz w:val="19"/>
        </w:rPr>
        <w:t xml:space="preserve">Prerequisite(s): </w:t>
      </w:r>
      <w:r w:rsidRPr="009D5A29">
        <w:rPr>
          <w:rFonts w:ascii="Arial" w:hAnsi="Arial"/>
          <w:sz w:val="19"/>
          <w:u w:val="single"/>
        </w:rPr>
        <w:t xml:space="preserve">Completion of Level 1 General </w:t>
      </w:r>
      <w:proofErr w:type="gramStart"/>
      <w:r w:rsidRPr="009D5A29">
        <w:rPr>
          <w:rFonts w:ascii="Arial" w:hAnsi="Arial"/>
          <w:sz w:val="19"/>
          <w:u w:val="single"/>
        </w:rPr>
        <w:t>Studies</w:t>
      </w:r>
      <w:proofErr w:type="gramEnd"/>
      <w:r w:rsidRPr="009D5A29">
        <w:rPr>
          <w:rFonts w:ascii="Arial" w:hAnsi="Arial"/>
          <w:sz w:val="19"/>
          <w:u w:val="single"/>
        </w:rPr>
        <w:t xml:space="preserve"> requirements.</w:t>
      </w:r>
    </w:p>
    <w:p w:rsidR="00ED2ACC" w:rsidRPr="009D5A29" w:rsidRDefault="00ED2ACC" w:rsidP="00ED2A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19"/>
        </w:rPr>
      </w:pPr>
      <w:r w:rsidRPr="009D5A29">
        <w:rPr>
          <w:rFonts w:ascii="Arial" w:hAnsi="Arial"/>
          <w:sz w:val="19"/>
        </w:rPr>
        <w:t xml:space="preserve">This course is designed to acquaint the student with the historical, philosophical, financial, legal, and societal foundations involved in elementary education in a changing society. The characteristics and requirements of the professional teacher will be clarified. </w:t>
      </w:r>
    </w:p>
    <w:p w:rsidR="00ED2ACC" w:rsidRPr="009D5A29" w:rsidRDefault="00ED2ACC" w:rsidP="00ED2ACC">
      <w:pPr>
        <w:tabs>
          <w:tab w:val="left" w:pos="720"/>
        </w:tabs>
        <w:rPr>
          <w:rFonts w:ascii="Arial" w:hAnsi="Arial"/>
          <w:b/>
          <w:bCs/>
          <w:sz w:val="19"/>
        </w:rPr>
      </w:pPr>
    </w:p>
    <w:p w:rsidR="00ED2ACC" w:rsidRPr="009D5A29" w:rsidRDefault="00ED2ACC" w:rsidP="00ED2ACC">
      <w:pPr>
        <w:tabs>
          <w:tab w:val="left" w:pos="720"/>
        </w:tabs>
        <w:rPr>
          <w:rFonts w:ascii="Arial" w:hAnsi="Arial"/>
          <w:sz w:val="19"/>
          <w:u w:val="single"/>
        </w:rPr>
      </w:pPr>
      <w:r w:rsidRPr="009D5A29">
        <w:rPr>
          <w:rFonts w:ascii="Arial" w:hAnsi="Arial"/>
          <w:b/>
          <w:sz w:val="19"/>
          <w:u w:val="single"/>
        </w:rPr>
        <w:t>TEXTS</w:t>
      </w:r>
      <w:r w:rsidRPr="009D5A29">
        <w:rPr>
          <w:rFonts w:ascii="Arial" w:hAnsi="Arial"/>
          <w:sz w:val="19"/>
          <w:u w:val="single"/>
        </w:rPr>
        <w:t xml:space="preserve"> </w:t>
      </w:r>
    </w:p>
    <w:p w:rsidR="00ED2ACC" w:rsidRPr="009D5A29" w:rsidRDefault="00ED2ACC" w:rsidP="00ED2ACC">
      <w:pPr>
        <w:tabs>
          <w:tab w:val="left" w:pos="0"/>
          <w:tab w:val="right" w:pos="10080"/>
        </w:tabs>
        <w:rPr>
          <w:sz w:val="19"/>
        </w:rPr>
      </w:pPr>
    </w:p>
    <w:p w:rsidR="00ED2ACC" w:rsidRPr="009D5A29" w:rsidRDefault="008078C6" w:rsidP="00ED2ACC">
      <w:pPr>
        <w:tabs>
          <w:tab w:val="left" w:pos="0"/>
          <w:tab w:val="right" w:pos="10080"/>
        </w:tabs>
        <w:rPr>
          <w:rFonts w:ascii="Arial" w:hAnsi="Arial"/>
          <w:sz w:val="19"/>
        </w:rPr>
      </w:pPr>
      <w:r w:rsidRPr="009D5A29">
        <w:rPr>
          <w:rFonts w:ascii="Arial" w:hAnsi="Arial"/>
          <w:sz w:val="19"/>
        </w:rPr>
        <w:t xml:space="preserve">Introduction to Education: </w:t>
      </w:r>
      <w:r w:rsidR="00ED2ACC" w:rsidRPr="009D5A29">
        <w:rPr>
          <w:rFonts w:ascii="Arial" w:hAnsi="Arial"/>
          <w:sz w:val="19"/>
        </w:rPr>
        <w:t xml:space="preserve"> Custom Edition for Metro State College (2</w:t>
      </w:r>
      <w:r w:rsidRPr="009D5A29">
        <w:rPr>
          <w:rFonts w:ascii="Arial" w:hAnsi="Arial"/>
          <w:sz w:val="19"/>
        </w:rPr>
        <w:t>010</w:t>
      </w:r>
      <w:r w:rsidR="00ED2ACC" w:rsidRPr="009D5A29">
        <w:rPr>
          <w:rFonts w:ascii="Arial" w:hAnsi="Arial"/>
          <w:sz w:val="19"/>
        </w:rPr>
        <w:t xml:space="preserve">) </w:t>
      </w:r>
      <w:r w:rsidRPr="009D5A29">
        <w:rPr>
          <w:rFonts w:ascii="Arial" w:hAnsi="Arial"/>
          <w:sz w:val="19"/>
        </w:rPr>
        <w:t>ISBN: 9780558466633</w:t>
      </w:r>
    </w:p>
    <w:p w:rsidR="00ED2ACC" w:rsidRPr="009D5A29" w:rsidRDefault="00ED2ACC" w:rsidP="00ED2ACC">
      <w:pPr>
        <w:tabs>
          <w:tab w:val="left" w:pos="0"/>
          <w:tab w:val="right" w:pos="10080"/>
        </w:tabs>
        <w:rPr>
          <w:rFonts w:ascii="Arial" w:hAnsi="Arial"/>
          <w:sz w:val="19"/>
        </w:rPr>
      </w:pPr>
    </w:p>
    <w:p w:rsidR="00ED2ACC" w:rsidRPr="009D5A29" w:rsidRDefault="00ED2ACC" w:rsidP="00ED2ACC">
      <w:pPr>
        <w:tabs>
          <w:tab w:val="left" w:pos="0"/>
          <w:tab w:val="right" w:pos="10080"/>
        </w:tabs>
        <w:rPr>
          <w:rFonts w:ascii="Arial" w:hAnsi="Arial"/>
          <w:sz w:val="19"/>
        </w:rPr>
      </w:pPr>
      <w:r w:rsidRPr="009D5A29">
        <w:rPr>
          <w:rFonts w:ascii="Arial" w:hAnsi="Arial"/>
          <w:sz w:val="19"/>
        </w:rPr>
        <w:t xml:space="preserve">Other course readings will be provided by the instructor and/or made available through Electronic or </w:t>
      </w:r>
      <w:proofErr w:type="spellStart"/>
      <w:r w:rsidRPr="009D5A29">
        <w:rPr>
          <w:rFonts w:ascii="Arial" w:hAnsi="Arial"/>
          <w:sz w:val="19"/>
        </w:rPr>
        <w:t>Auraria</w:t>
      </w:r>
      <w:proofErr w:type="spellEnd"/>
      <w:r w:rsidRPr="009D5A29">
        <w:rPr>
          <w:rFonts w:ascii="Arial" w:hAnsi="Arial"/>
          <w:sz w:val="19"/>
        </w:rPr>
        <w:t xml:space="preserve"> Library Services</w:t>
      </w:r>
    </w:p>
    <w:p w:rsidR="00ED2ACC" w:rsidRPr="009D5A29" w:rsidRDefault="00ED2ACC" w:rsidP="00ED2ACC">
      <w:pPr>
        <w:tabs>
          <w:tab w:val="left" w:pos="720"/>
        </w:tabs>
        <w:rPr>
          <w:rFonts w:ascii="Arial" w:hAnsi="Arial"/>
          <w:sz w:val="19"/>
        </w:rPr>
      </w:pPr>
    </w:p>
    <w:p w:rsidR="00ED2ACC" w:rsidRPr="009D5A29" w:rsidRDefault="00ED2ACC" w:rsidP="00ED2ACC">
      <w:pPr>
        <w:rPr>
          <w:rFonts w:ascii="Arial" w:hAnsi="Arial"/>
          <w:sz w:val="19"/>
        </w:rPr>
      </w:pPr>
    </w:p>
    <w:p w:rsidR="00ED2ACC" w:rsidRPr="009D5A29" w:rsidRDefault="00ED2ACC" w:rsidP="00ED2ACC">
      <w:pPr>
        <w:rPr>
          <w:rFonts w:ascii="Arial" w:hAnsi="Arial"/>
          <w:b/>
          <w:sz w:val="19"/>
          <w:u w:val="single"/>
        </w:rPr>
      </w:pPr>
      <w:r w:rsidRPr="009D5A29">
        <w:rPr>
          <w:rFonts w:ascii="Arial" w:hAnsi="Arial"/>
          <w:b/>
          <w:sz w:val="19"/>
          <w:u w:val="single"/>
        </w:rPr>
        <w:t>LEARNING OBJECTIVES FOR 3</w:t>
      </w:r>
      <w:r w:rsidR="008078C6" w:rsidRPr="009D5A29">
        <w:rPr>
          <w:rFonts w:ascii="Arial" w:hAnsi="Arial"/>
          <w:b/>
          <w:sz w:val="19"/>
          <w:u w:val="single"/>
        </w:rPr>
        <w:t>000</w:t>
      </w:r>
    </w:p>
    <w:p w:rsidR="00ED2ACC" w:rsidRPr="009D5A29" w:rsidRDefault="00ED2ACC" w:rsidP="00ED2ACC">
      <w:pPr>
        <w:rPr>
          <w:rFonts w:ascii="Arial" w:hAnsi="Arial"/>
          <w:bCs/>
          <w:sz w:val="19"/>
        </w:rPr>
      </w:pPr>
      <w:r w:rsidRPr="009D5A29">
        <w:rPr>
          <w:rFonts w:ascii="Arial" w:hAnsi="Arial"/>
          <w:bCs/>
          <w:sz w:val="19"/>
        </w:rPr>
        <w:t>Upon completion of this course the student should be able to:</w:t>
      </w:r>
    </w:p>
    <w:p w:rsidR="00ED2ACC" w:rsidRPr="009D5A29" w:rsidRDefault="00ED2ACC" w:rsidP="00ED2ACC">
      <w:pPr>
        <w:widowControl w:val="0"/>
        <w:numPr>
          <w:ilvl w:val="0"/>
          <w:numId w:val="18"/>
        </w:numPr>
        <w:rPr>
          <w:rFonts w:ascii="Arial" w:hAnsi="Arial"/>
          <w:bCs/>
          <w:sz w:val="19"/>
        </w:rPr>
      </w:pPr>
      <w:r w:rsidRPr="009D5A29">
        <w:rPr>
          <w:rFonts w:ascii="Arial" w:hAnsi="Arial"/>
          <w:bCs/>
          <w:sz w:val="19"/>
        </w:rPr>
        <w:t>Explore the teaching profession and make a personal decision regarding the pursuit of licensure.  (CPBS 8.4)</w:t>
      </w:r>
    </w:p>
    <w:p w:rsidR="00ED2ACC" w:rsidRPr="009D5A29" w:rsidRDefault="00ED2ACC" w:rsidP="00ED2ACC">
      <w:pPr>
        <w:widowControl w:val="0"/>
        <w:numPr>
          <w:ilvl w:val="0"/>
          <w:numId w:val="18"/>
        </w:numPr>
        <w:rPr>
          <w:rFonts w:ascii="Arial" w:hAnsi="Arial"/>
          <w:bCs/>
          <w:sz w:val="19"/>
        </w:rPr>
      </w:pPr>
      <w:r w:rsidRPr="009D5A29">
        <w:rPr>
          <w:rFonts w:ascii="Arial" w:hAnsi="Arial"/>
          <w:bCs/>
          <w:sz w:val="19"/>
        </w:rPr>
        <w:t>Identify personal strengths and challenges as related to the teaching profession. (CPBS 8.5) (ACEI 5.1)</w:t>
      </w:r>
    </w:p>
    <w:p w:rsidR="00ED2ACC" w:rsidRPr="009D5A29" w:rsidRDefault="00ED2ACC" w:rsidP="00ED2ACC">
      <w:pPr>
        <w:widowControl w:val="0"/>
        <w:numPr>
          <w:ilvl w:val="0"/>
          <w:numId w:val="18"/>
        </w:numPr>
        <w:rPr>
          <w:rFonts w:ascii="Arial" w:hAnsi="Arial"/>
          <w:bCs/>
          <w:sz w:val="19"/>
        </w:rPr>
      </w:pPr>
      <w:r w:rsidRPr="009D5A29">
        <w:rPr>
          <w:rFonts w:ascii="Arial" w:hAnsi="Arial"/>
          <w:bCs/>
          <w:sz w:val="19"/>
        </w:rPr>
        <w:t>Describe historical, philosophical, financial, and governance influences on practices in American schools.  (CPBS 8.1</w:t>
      </w:r>
      <w:proofErr w:type="gramStart"/>
      <w:r w:rsidRPr="009D5A29">
        <w:rPr>
          <w:rFonts w:ascii="Arial" w:hAnsi="Arial"/>
          <w:bCs/>
          <w:sz w:val="19"/>
        </w:rPr>
        <w:t>,  8.3</w:t>
      </w:r>
      <w:proofErr w:type="gramEnd"/>
      <w:r w:rsidRPr="009D5A29">
        <w:rPr>
          <w:rFonts w:ascii="Arial" w:hAnsi="Arial"/>
          <w:bCs/>
          <w:sz w:val="19"/>
        </w:rPr>
        <w:t>)</w:t>
      </w:r>
    </w:p>
    <w:p w:rsidR="00ED2ACC" w:rsidRPr="009D5A29" w:rsidRDefault="00ED2ACC" w:rsidP="00ED2ACC">
      <w:pPr>
        <w:widowControl w:val="0"/>
        <w:numPr>
          <w:ilvl w:val="0"/>
          <w:numId w:val="18"/>
        </w:numPr>
        <w:rPr>
          <w:rFonts w:ascii="Arial" w:hAnsi="Arial"/>
          <w:bCs/>
          <w:sz w:val="19"/>
        </w:rPr>
      </w:pPr>
      <w:r w:rsidRPr="009D5A29">
        <w:rPr>
          <w:rFonts w:ascii="Arial" w:hAnsi="Arial"/>
          <w:bCs/>
          <w:sz w:val="19"/>
        </w:rPr>
        <w:t>Demonstrate understanding of students’, parents’, teachers’, and school districts’ legal rights and responsibilities.  (CPBS 6.4)</w:t>
      </w:r>
    </w:p>
    <w:p w:rsidR="00ED2ACC" w:rsidRPr="009D5A29" w:rsidRDefault="00ED2ACC" w:rsidP="00ED2ACC">
      <w:pPr>
        <w:widowControl w:val="0"/>
        <w:numPr>
          <w:ilvl w:val="0"/>
          <w:numId w:val="18"/>
        </w:numPr>
        <w:rPr>
          <w:rFonts w:ascii="Arial" w:hAnsi="Arial"/>
          <w:bCs/>
          <w:sz w:val="19"/>
        </w:rPr>
      </w:pPr>
      <w:r w:rsidRPr="009D5A29">
        <w:rPr>
          <w:rFonts w:ascii="Arial" w:hAnsi="Arial"/>
          <w:bCs/>
          <w:sz w:val="19"/>
        </w:rPr>
        <w:t>Analyze current trends and issues in education.  (CPBS 8.3)</w:t>
      </w:r>
    </w:p>
    <w:p w:rsidR="00ED2ACC" w:rsidRPr="009D5A29" w:rsidRDefault="00ED2ACC" w:rsidP="00ED2ACC">
      <w:pPr>
        <w:tabs>
          <w:tab w:val="left" w:pos="720"/>
        </w:tabs>
        <w:ind w:left="720" w:hanging="360"/>
        <w:rPr>
          <w:rFonts w:ascii="Arial" w:hAnsi="Arial"/>
          <w:sz w:val="19"/>
        </w:rPr>
      </w:pPr>
    </w:p>
    <w:p w:rsidR="00ED2ACC" w:rsidRPr="009D5A29" w:rsidRDefault="00ED2ACC" w:rsidP="00ED2ACC">
      <w:pPr>
        <w:rPr>
          <w:rFonts w:ascii="Arial" w:hAnsi="Arial"/>
          <w:b/>
          <w:sz w:val="19"/>
        </w:rPr>
      </w:pPr>
    </w:p>
    <w:p w:rsidR="009D5A29" w:rsidRDefault="009D5A29" w:rsidP="00ED2ACC">
      <w:pPr>
        <w:rPr>
          <w:rFonts w:ascii="Arial" w:hAnsi="Arial"/>
          <w:b/>
          <w:sz w:val="19"/>
          <w:u w:val="single"/>
        </w:rPr>
      </w:pPr>
    </w:p>
    <w:p w:rsidR="009D5A29" w:rsidRDefault="009D5A29" w:rsidP="00ED2ACC">
      <w:pPr>
        <w:rPr>
          <w:rFonts w:ascii="Arial" w:hAnsi="Arial"/>
          <w:b/>
          <w:sz w:val="19"/>
          <w:u w:val="single"/>
        </w:rPr>
      </w:pPr>
    </w:p>
    <w:p w:rsidR="00687B7D" w:rsidRDefault="00687B7D" w:rsidP="00ED2ACC">
      <w:pPr>
        <w:rPr>
          <w:rFonts w:ascii="Arial" w:hAnsi="Arial"/>
          <w:b/>
          <w:sz w:val="19"/>
          <w:u w:val="single"/>
        </w:rPr>
      </w:pPr>
    </w:p>
    <w:p w:rsidR="00ED2ACC" w:rsidRPr="009D5A29" w:rsidRDefault="00ED2ACC" w:rsidP="00ED2ACC">
      <w:pPr>
        <w:rPr>
          <w:rFonts w:ascii="Arial" w:hAnsi="Arial"/>
          <w:sz w:val="19"/>
          <w:u w:val="single"/>
        </w:rPr>
      </w:pPr>
      <w:r w:rsidRPr="009D5A29">
        <w:rPr>
          <w:rFonts w:ascii="Arial" w:hAnsi="Arial"/>
          <w:b/>
          <w:sz w:val="19"/>
          <w:u w:val="single"/>
        </w:rPr>
        <w:t xml:space="preserve">ATTENDANCE </w:t>
      </w:r>
      <w:r w:rsidRPr="009D5A29">
        <w:rPr>
          <w:rFonts w:ascii="Arial" w:hAnsi="Arial"/>
          <w:b/>
          <w:sz w:val="19"/>
          <w:u w:val="single"/>
        </w:rPr>
        <w:tab/>
        <w:t>AND TARDY POLICIES</w:t>
      </w:r>
    </w:p>
    <w:p w:rsidR="00ED2ACC" w:rsidRPr="009D5A29" w:rsidRDefault="00ED2ACC" w:rsidP="00ED2ACC">
      <w:pPr>
        <w:rPr>
          <w:rFonts w:ascii="Arial" w:hAnsi="Arial"/>
          <w:sz w:val="19"/>
        </w:rPr>
      </w:pPr>
      <w:r w:rsidRPr="009D5A29">
        <w:rPr>
          <w:rFonts w:ascii="Arial" w:hAnsi="Arial"/>
          <w:sz w:val="19"/>
        </w:rPr>
        <w:t xml:space="preserve">Attendance is required for every class period. Students are expected to attend all classes on time and stay the whole class period. Students who have special, unavoidable, emergency-type circumstances, where they will need to miss class or need more time on the assignment, must contact the instructor by e-mail within 24 hours of class time. Documentation may be requested for absences.  Participation will count for 20% of the final grade—you need to be in class and prepared in order to participate fully.  More than one absence is considered excessive and will result in a lower participation grade.  Any student with more than 6 absences may not be able to pass this course. Attendance will be taken first thing when class starts. </w:t>
      </w:r>
      <w:proofErr w:type="spellStart"/>
      <w:r w:rsidRPr="009D5A29">
        <w:rPr>
          <w:rFonts w:ascii="Arial" w:hAnsi="Arial"/>
          <w:sz w:val="19"/>
        </w:rPr>
        <w:t>Tardies</w:t>
      </w:r>
      <w:proofErr w:type="spellEnd"/>
      <w:r w:rsidRPr="009D5A29">
        <w:rPr>
          <w:rFonts w:ascii="Arial" w:hAnsi="Arial"/>
          <w:sz w:val="19"/>
        </w:rPr>
        <w:t xml:space="preserve"> will impact the participation grade.</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PREPARATION POLICY</w:t>
      </w:r>
    </w:p>
    <w:p w:rsidR="00ED2ACC" w:rsidRPr="009D5A29" w:rsidRDefault="00ED2ACC" w:rsidP="00ED2ACC">
      <w:pPr>
        <w:rPr>
          <w:rFonts w:ascii="Arial" w:hAnsi="Arial"/>
          <w:sz w:val="19"/>
        </w:rPr>
      </w:pPr>
      <w:r w:rsidRPr="009D5A29">
        <w:rPr>
          <w:rFonts w:ascii="Arial" w:hAnsi="Arial"/>
          <w:sz w:val="19"/>
        </w:rPr>
        <w:t>Reading the assigned text before class, completing assignments on time, coming to class prepared, and participating in all activities are all crucial to your success in this course. As future teachers you will have these expectations of your own students.</w:t>
      </w:r>
    </w:p>
    <w:p w:rsidR="00ED2ACC" w:rsidRPr="009D5A29" w:rsidRDefault="00ED2ACC" w:rsidP="00ED2ACC">
      <w:pPr>
        <w:rPr>
          <w:rFonts w:ascii="Arial" w:hAnsi="Arial"/>
          <w:sz w:val="19"/>
        </w:rPr>
      </w:pPr>
    </w:p>
    <w:p w:rsidR="00ED2ACC" w:rsidRPr="009D5A29" w:rsidRDefault="00ED2ACC" w:rsidP="00ED2ACC">
      <w:pPr>
        <w:rPr>
          <w:rFonts w:ascii="Arial" w:hAnsi="Arial"/>
          <w:b/>
          <w:sz w:val="19"/>
          <w:u w:val="single"/>
        </w:rPr>
      </w:pPr>
      <w:r w:rsidRPr="009D5A29">
        <w:rPr>
          <w:rFonts w:ascii="Arial" w:hAnsi="Arial"/>
          <w:b/>
          <w:sz w:val="19"/>
          <w:u w:val="single"/>
        </w:rPr>
        <w:t>ASSIGNMENT POLICY</w:t>
      </w:r>
    </w:p>
    <w:p w:rsidR="00ED2ACC" w:rsidRPr="009D5A29" w:rsidRDefault="00ED2ACC" w:rsidP="00ED2ACC">
      <w:pPr>
        <w:rPr>
          <w:rFonts w:ascii="Arial" w:hAnsi="Arial"/>
          <w:sz w:val="19"/>
        </w:rPr>
      </w:pPr>
      <w:r w:rsidRPr="009D5A29">
        <w:rPr>
          <w:rFonts w:ascii="Arial" w:hAnsi="Arial"/>
          <w:sz w:val="19"/>
        </w:rPr>
        <w:t xml:space="preserve">Assignments must be turned in on the day they are due at the beginning of class (unless other arrangements have been made with the instructor </w:t>
      </w:r>
      <w:r w:rsidRPr="009D5A29">
        <w:rPr>
          <w:rFonts w:ascii="Arial" w:hAnsi="Arial"/>
          <w:i/>
          <w:sz w:val="19"/>
        </w:rPr>
        <w:t>prior</w:t>
      </w:r>
      <w:r w:rsidRPr="009D5A29">
        <w:rPr>
          <w:rFonts w:ascii="Arial" w:hAnsi="Arial"/>
          <w:sz w:val="19"/>
        </w:rPr>
        <w:t xml:space="preserve"> to the due date). Assignments will not be accepted via e-mail. Assignments may not be left in the professor’s box, slipped under the door, or given to the secretary.  The weekly reading responses are due at the beginning of class and will not be accepted late for any reason.   It is the student’s responsibility to keep all assignments once they are returned through the beginning of the following semester.</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TECHNOLOGY POLICY</w:t>
      </w:r>
    </w:p>
    <w:p w:rsidR="00ED2ACC" w:rsidRPr="009D5A29" w:rsidRDefault="00ED2ACC" w:rsidP="00ED2ACC">
      <w:pPr>
        <w:rPr>
          <w:rFonts w:ascii="Arial" w:hAnsi="Arial"/>
          <w:b/>
          <w:sz w:val="19"/>
        </w:rPr>
      </w:pPr>
      <w:r w:rsidRPr="009D5A29">
        <w:rPr>
          <w:rFonts w:ascii="Arial" w:hAnsi="Arial"/>
          <w:sz w:val="19"/>
        </w:rPr>
        <w:t xml:space="preserve">Students are required to use a word processor for all assignments and save them to a secondary source immediately. Computer problems of any kind will not be an acceptable reason for not turning in an assignment on time. There are many computer labs on campus if needed. Please plan ahead. </w:t>
      </w:r>
      <w:r w:rsidRPr="009D5A29">
        <w:rPr>
          <w:rFonts w:ascii="Arial" w:hAnsi="Arial"/>
          <w:b/>
          <w:sz w:val="19"/>
        </w:rPr>
        <w:t xml:space="preserve">Assignments must be printed before class!!! </w:t>
      </w:r>
      <w:r w:rsidRPr="009D5A29">
        <w:rPr>
          <w:rFonts w:ascii="Arial" w:hAnsi="Arial"/>
          <w:sz w:val="19"/>
        </w:rPr>
        <w:t>Remember an assignment is not totally completed if it cannot be turned in on time and in the proper way.</w:t>
      </w:r>
    </w:p>
    <w:p w:rsidR="00ED2ACC" w:rsidRPr="009D5A29" w:rsidRDefault="00ED2ACC" w:rsidP="00ED2ACC">
      <w:pPr>
        <w:rPr>
          <w:rFonts w:ascii="Arial" w:hAnsi="Arial"/>
          <w:b/>
          <w:sz w:val="19"/>
        </w:rPr>
      </w:pPr>
    </w:p>
    <w:p w:rsidR="00ED2ACC" w:rsidRPr="009D5A29" w:rsidRDefault="00ED2ACC" w:rsidP="00ED2ACC">
      <w:pPr>
        <w:rPr>
          <w:rFonts w:ascii="Arial" w:hAnsi="Arial"/>
          <w:sz w:val="19"/>
        </w:rPr>
      </w:pPr>
      <w:r w:rsidRPr="009D5A29">
        <w:rPr>
          <w:rFonts w:ascii="Arial" w:hAnsi="Arial"/>
          <w:sz w:val="19"/>
        </w:rPr>
        <w:t>Also, please check your e-mails regularly!!! I will be communicating through metro connect if I need to get a message to you before the next class or if I am canceling class due to an emergency (which very rarely happens).</w:t>
      </w:r>
    </w:p>
    <w:p w:rsidR="00ED2ACC" w:rsidRPr="009D5A29" w:rsidRDefault="00ED2ACC" w:rsidP="00ED2ACC">
      <w:pPr>
        <w:rPr>
          <w:rFonts w:ascii="Arial" w:hAnsi="Arial"/>
          <w:sz w:val="19"/>
        </w:rPr>
      </w:pPr>
    </w:p>
    <w:p w:rsidR="00ED2ACC" w:rsidRPr="009D5A29" w:rsidRDefault="00ED2ACC" w:rsidP="00ED2ACC">
      <w:pPr>
        <w:rPr>
          <w:rFonts w:ascii="Arial" w:hAnsi="Arial"/>
          <w:sz w:val="19"/>
        </w:rPr>
      </w:pPr>
      <w:r w:rsidRPr="009D5A29">
        <w:rPr>
          <w:rFonts w:ascii="Arial" w:hAnsi="Arial"/>
          <w:sz w:val="19"/>
        </w:rPr>
        <w:t>In addition, I will be using a wiki page for this course.  Please look here for resources!</w:t>
      </w:r>
    </w:p>
    <w:p w:rsidR="00ED2ACC" w:rsidRPr="009D5A29" w:rsidRDefault="00ED2ACC" w:rsidP="00ED2ACC">
      <w:pPr>
        <w:rPr>
          <w:rFonts w:ascii="Lucida Grande" w:hAnsi="Lucida Grande"/>
          <w:b/>
          <w:color w:val="000000"/>
          <w:sz w:val="19"/>
        </w:rPr>
      </w:pPr>
      <w:r w:rsidRPr="009D5A29">
        <w:rPr>
          <w:rFonts w:ascii="Lucida Grande" w:hAnsi="Lucida Grande"/>
          <w:b/>
          <w:color w:val="000000"/>
          <w:sz w:val="19"/>
        </w:rPr>
        <w:t>http://</w:t>
      </w:r>
      <w:r w:rsidR="00656F3D" w:rsidRPr="009D5A29">
        <w:rPr>
          <w:rFonts w:ascii="Lucida Grande" w:hAnsi="Lucida Grande"/>
          <w:b/>
          <w:color w:val="000000"/>
          <w:sz w:val="19"/>
        </w:rPr>
        <w:t>metroteacher.wikispaces.com</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NO SHOW POLICY</w:t>
      </w:r>
    </w:p>
    <w:p w:rsidR="00ED2ACC" w:rsidRPr="009D5A29" w:rsidRDefault="00ED2ACC" w:rsidP="00ED2ACC">
      <w:pPr>
        <w:rPr>
          <w:rFonts w:ascii="Arial" w:hAnsi="Arial"/>
          <w:sz w:val="19"/>
        </w:rPr>
      </w:pPr>
      <w:r w:rsidRPr="009D5A29">
        <w:rPr>
          <w:rFonts w:ascii="Arial" w:hAnsi="Arial"/>
          <w:sz w:val="19"/>
        </w:rPr>
        <w:t>Students will be dropped from the class at the end of the first week of classes for non-attendance unless they have received permission from the instructor or the department chair to be absent.  Students may re-enroll with the instructor’s permission on a space available basis.</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IMPORTANT DATES</w:t>
      </w:r>
    </w:p>
    <w:p w:rsidR="00ED2ACC" w:rsidRPr="009D5A29" w:rsidRDefault="00ED2ACC" w:rsidP="00ED2ACC">
      <w:pPr>
        <w:rPr>
          <w:rFonts w:ascii="Arial" w:hAnsi="Arial"/>
          <w:color w:val="000000"/>
          <w:sz w:val="19"/>
        </w:rPr>
      </w:pPr>
      <w:r w:rsidRPr="009D5A29">
        <w:rPr>
          <w:rFonts w:ascii="Arial" w:hAnsi="Arial"/>
          <w:color w:val="000000"/>
          <w:sz w:val="19"/>
        </w:rPr>
        <w:t xml:space="preserve">Last Day to Drop Full Semester Classes with 100% Refund  </w:t>
      </w:r>
      <w:r w:rsidRPr="009D5A29">
        <w:rPr>
          <w:rFonts w:ascii="Arial" w:hAnsi="Arial"/>
          <w:color w:val="000000"/>
          <w:sz w:val="19"/>
        </w:rPr>
        <w:tab/>
        <w:t xml:space="preserve"> </w:t>
      </w:r>
      <w:r w:rsidRPr="009D5A29">
        <w:rPr>
          <w:rFonts w:ascii="Arial" w:hAnsi="Arial"/>
          <w:color w:val="000000"/>
          <w:sz w:val="19"/>
        </w:rPr>
        <w:tab/>
      </w:r>
      <w:r w:rsidRPr="009D5A29">
        <w:rPr>
          <w:rFonts w:ascii="Arial" w:hAnsi="Arial"/>
          <w:color w:val="000000"/>
          <w:sz w:val="19"/>
        </w:rPr>
        <w:tab/>
      </w:r>
      <w:r w:rsidR="00656F3D" w:rsidRPr="009D5A29">
        <w:rPr>
          <w:rFonts w:ascii="Arial" w:hAnsi="Arial"/>
          <w:color w:val="000000"/>
          <w:sz w:val="19"/>
        </w:rPr>
        <w:t>June 7</w:t>
      </w:r>
      <w:r w:rsidRPr="009D5A29">
        <w:rPr>
          <w:rFonts w:ascii="Arial" w:hAnsi="Arial"/>
          <w:color w:val="000000"/>
          <w:sz w:val="19"/>
        </w:rPr>
        <w:t>, 2010</w:t>
      </w:r>
    </w:p>
    <w:p w:rsidR="00ED2ACC" w:rsidRPr="009D5A29" w:rsidRDefault="00ED2ACC" w:rsidP="00ED2ACC">
      <w:pPr>
        <w:rPr>
          <w:rFonts w:ascii="Arial" w:hAnsi="Arial"/>
          <w:color w:val="000000"/>
          <w:sz w:val="19"/>
        </w:rPr>
      </w:pPr>
      <w:proofErr w:type="gramStart"/>
      <w:r w:rsidRPr="009D5A29">
        <w:rPr>
          <w:rFonts w:ascii="Arial" w:hAnsi="Arial"/>
          <w:color w:val="000000"/>
          <w:sz w:val="19"/>
        </w:rPr>
        <w:t xml:space="preserve">Final Exam </w:t>
      </w:r>
      <w:r w:rsidR="00656F3D"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00656F3D" w:rsidRPr="009D5A29">
        <w:rPr>
          <w:rFonts w:ascii="Arial" w:hAnsi="Arial"/>
          <w:color w:val="000000"/>
          <w:sz w:val="19"/>
        </w:rPr>
        <w:t>Last day of class.</w:t>
      </w:r>
      <w:proofErr w:type="gramEnd"/>
    </w:p>
    <w:p w:rsidR="00ED2ACC" w:rsidRPr="009D5A29" w:rsidRDefault="00ED2ACC" w:rsidP="00ED2ACC">
      <w:pPr>
        <w:rPr>
          <w:rFonts w:ascii="Arial" w:hAnsi="Arial"/>
          <w:color w:val="000000"/>
          <w:sz w:val="19"/>
        </w:rPr>
      </w:pPr>
      <w:r w:rsidRPr="009D5A29">
        <w:rPr>
          <w:rFonts w:ascii="Arial" w:hAnsi="Arial"/>
          <w:color w:val="000000"/>
          <w:sz w:val="19"/>
        </w:rPr>
        <w:t>Grades available by web</w:t>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Pr="009D5A29">
        <w:rPr>
          <w:rFonts w:ascii="Arial" w:hAnsi="Arial"/>
          <w:color w:val="000000"/>
          <w:sz w:val="19"/>
        </w:rPr>
        <w:tab/>
      </w:r>
      <w:r w:rsidR="009D5A29">
        <w:rPr>
          <w:rFonts w:ascii="Arial" w:hAnsi="Arial"/>
          <w:color w:val="000000"/>
          <w:sz w:val="19"/>
        </w:rPr>
        <w:tab/>
      </w:r>
      <w:r w:rsidR="00656F3D" w:rsidRPr="009D5A29">
        <w:rPr>
          <w:rFonts w:ascii="Arial" w:hAnsi="Arial"/>
          <w:color w:val="000000"/>
          <w:sz w:val="19"/>
        </w:rPr>
        <w:t>August 14</w:t>
      </w:r>
    </w:p>
    <w:p w:rsidR="00ED2ACC" w:rsidRPr="009D5A29" w:rsidRDefault="00ED2ACC" w:rsidP="00ED2ACC">
      <w:pPr>
        <w:rPr>
          <w:rFonts w:ascii="Arial" w:hAnsi="Arial"/>
          <w:b/>
          <w:sz w:val="19"/>
          <w:u w:val="single"/>
        </w:rPr>
      </w:pPr>
    </w:p>
    <w:p w:rsidR="00ED2ACC" w:rsidRPr="009D5A29" w:rsidRDefault="00ED2ACC" w:rsidP="00ED2ACC">
      <w:pPr>
        <w:rPr>
          <w:rFonts w:ascii="Arial" w:hAnsi="Arial"/>
          <w:sz w:val="19"/>
        </w:rPr>
      </w:pPr>
      <w:r w:rsidRPr="009D5A29">
        <w:rPr>
          <w:rFonts w:ascii="Arial" w:hAnsi="Arial"/>
          <w:b/>
          <w:sz w:val="19"/>
          <w:u w:val="single"/>
        </w:rPr>
        <w:t>“NC” POLICY</w:t>
      </w:r>
      <w:r w:rsidRPr="009D5A29">
        <w:rPr>
          <w:rFonts w:ascii="Bookman Old Style" w:hAnsi="Bookman Old Style"/>
          <w:b/>
          <w:sz w:val="19"/>
        </w:rPr>
        <w:br/>
      </w:r>
      <w:r w:rsidRPr="009D5A29">
        <w:rPr>
          <w:rFonts w:ascii="Arial" w:hAnsi="Arial"/>
          <w:sz w:val="19"/>
        </w:rPr>
        <w:t xml:space="preserve">The NC notation shall be available to students in all instances through the10th week of classes for fall and spring semesters.  Students are responsible for logging on to </w:t>
      </w:r>
      <w:proofErr w:type="spellStart"/>
      <w:r w:rsidRPr="009D5A29">
        <w:rPr>
          <w:rFonts w:ascii="Arial" w:hAnsi="Arial"/>
          <w:sz w:val="19"/>
        </w:rPr>
        <w:t>MetroConnect</w:t>
      </w:r>
      <w:proofErr w:type="spellEnd"/>
      <w:r w:rsidRPr="009D5A29">
        <w:rPr>
          <w:rFonts w:ascii="Arial" w:hAnsi="Arial"/>
          <w:sz w:val="19"/>
        </w:rPr>
        <w:t xml:space="preserve"> and indicating an NC for the appropriate courses.  Under no circumstances can an NC request be processed following the end of the 10th week of a 16-week semester (11:59 p.m. on the Friday of the 10th week of the semester submitted electronically). Proportional time frames are applied for modular courses, weekend courses, workshops, and summer terms.</w:t>
      </w:r>
      <w:r w:rsidR="00656F3D" w:rsidRPr="009D5A29">
        <w:rPr>
          <w:rFonts w:ascii="Arial" w:hAnsi="Arial"/>
          <w:sz w:val="19"/>
        </w:rPr>
        <w:t xml:space="preserve">  (June 7</w:t>
      </w:r>
      <w:r w:rsidR="00656F3D" w:rsidRPr="009D5A29">
        <w:rPr>
          <w:rFonts w:ascii="Arial" w:hAnsi="Arial"/>
          <w:sz w:val="19"/>
          <w:vertAlign w:val="superscript"/>
        </w:rPr>
        <w:t>th</w:t>
      </w:r>
      <w:r w:rsidR="00656F3D" w:rsidRPr="009D5A29">
        <w:rPr>
          <w:rFonts w:ascii="Arial" w:hAnsi="Arial"/>
          <w:sz w:val="19"/>
        </w:rPr>
        <w:t>)</w:t>
      </w:r>
    </w:p>
    <w:p w:rsidR="00ED2ACC" w:rsidRPr="009D5A29" w:rsidRDefault="00ED2ACC" w:rsidP="00ED2ACC">
      <w:pPr>
        <w:rPr>
          <w:rFonts w:ascii="Arial" w:hAnsi="Arial"/>
          <w:sz w:val="19"/>
        </w:rPr>
      </w:pPr>
    </w:p>
    <w:p w:rsidR="00ED2ACC" w:rsidRPr="00687B7D" w:rsidRDefault="00ED2ACC" w:rsidP="00ED2ACC">
      <w:pPr>
        <w:rPr>
          <w:rFonts w:ascii="Arial" w:eastAsia="Times New Roman" w:hAnsi="Arial"/>
          <w:color w:val="000000"/>
          <w:sz w:val="19"/>
        </w:rPr>
      </w:pPr>
      <w:r w:rsidRPr="009D5A29">
        <w:rPr>
          <w:rFonts w:ascii="Arial" w:hAnsi="Arial"/>
          <w:b/>
          <w:sz w:val="19"/>
          <w:u w:val="single"/>
        </w:rPr>
        <w:t>SCHEDULED HOLIDAYS – NO CLASSES</w:t>
      </w:r>
      <w:r w:rsidRPr="009D5A29">
        <w:rPr>
          <w:rFonts w:ascii="Arial" w:eastAsia="Times New Roman" w:hAnsi="Arial"/>
          <w:color w:val="000000"/>
          <w:sz w:val="19"/>
        </w:rPr>
        <w:tab/>
      </w:r>
      <w:r w:rsidR="00687B7D" w:rsidRPr="009D5A29">
        <w:rPr>
          <w:rFonts w:ascii="Arial" w:eastAsia="Times New Roman" w:hAnsi="Arial"/>
          <w:color w:val="000000"/>
          <w:sz w:val="19"/>
        </w:rPr>
        <w:t xml:space="preserve">July </w:t>
      </w:r>
      <w:proofErr w:type="gramStart"/>
      <w:r w:rsidR="00687B7D" w:rsidRPr="009D5A29">
        <w:rPr>
          <w:rFonts w:ascii="Arial" w:eastAsia="Times New Roman" w:hAnsi="Arial"/>
          <w:color w:val="000000"/>
          <w:sz w:val="19"/>
        </w:rPr>
        <w:t>5  Campus</w:t>
      </w:r>
      <w:proofErr w:type="gramEnd"/>
      <w:r w:rsidR="00687B7D" w:rsidRPr="009D5A29">
        <w:rPr>
          <w:rFonts w:ascii="Arial" w:eastAsia="Times New Roman" w:hAnsi="Arial"/>
          <w:color w:val="000000"/>
          <w:sz w:val="19"/>
        </w:rPr>
        <w:t xml:space="preserve"> is Closed.</w:t>
      </w:r>
      <w:r w:rsidRPr="009D5A29">
        <w:rPr>
          <w:rFonts w:ascii="Arial" w:eastAsia="Times New Roman" w:hAnsi="Arial"/>
          <w:color w:val="000000"/>
          <w:sz w:val="19"/>
        </w:rPr>
        <w:tab/>
      </w:r>
      <w:r w:rsidRPr="009D5A29">
        <w:rPr>
          <w:rFonts w:ascii="Arial" w:eastAsia="Times New Roman" w:hAnsi="Arial"/>
          <w:color w:val="000000"/>
          <w:sz w:val="19"/>
        </w:rPr>
        <w:tab/>
      </w:r>
      <w:r w:rsidRPr="009D5A29">
        <w:rPr>
          <w:rFonts w:ascii="Arial" w:eastAsia="Times New Roman" w:hAnsi="Arial"/>
          <w:color w:val="000000"/>
          <w:sz w:val="19"/>
        </w:rPr>
        <w:tab/>
      </w:r>
      <w:r w:rsidRPr="009D5A29">
        <w:rPr>
          <w:rFonts w:ascii="Arial" w:eastAsia="Times New Roman" w:hAnsi="Arial"/>
          <w:color w:val="000000"/>
          <w:sz w:val="19"/>
        </w:rPr>
        <w:tab/>
      </w:r>
      <w:r w:rsidRPr="009D5A29">
        <w:rPr>
          <w:rFonts w:ascii="Arial" w:eastAsia="Times New Roman" w:hAnsi="Arial"/>
          <w:color w:val="000000"/>
          <w:sz w:val="19"/>
        </w:rPr>
        <w:tab/>
      </w:r>
      <w:r w:rsidRPr="009D5A29">
        <w:rPr>
          <w:rFonts w:ascii="Arial" w:eastAsia="Times New Roman" w:hAnsi="Arial"/>
          <w:color w:val="000000"/>
          <w:sz w:val="19"/>
        </w:rPr>
        <w:tab/>
      </w:r>
      <w:r w:rsidRPr="009D5A29">
        <w:rPr>
          <w:rFonts w:ascii="Arial" w:eastAsia="Times New Roman" w:hAnsi="Arial"/>
          <w:color w:val="000000"/>
          <w:sz w:val="19"/>
        </w:rPr>
        <w:tab/>
      </w:r>
    </w:p>
    <w:p w:rsidR="00687B7D" w:rsidRDefault="00687B7D" w:rsidP="00ED2ACC">
      <w:pPr>
        <w:rPr>
          <w:rFonts w:ascii="Arial" w:hAnsi="Arial"/>
          <w:b/>
          <w:sz w:val="19"/>
          <w:u w:val="single"/>
        </w:rPr>
      </w:pPr>
    </w:p>
    <w:p w:rsidR="00687B7D" w:rsidRDefault="00687B7D" w:rsidP="00ED2ACC">
      <w:pPr>
        <w:rPr>
          <w:rFonts w:ascii="Arial" w:hAnsi="Arial"/>
          <w:b/>
          <w:sz w:val="19"/>
          <w:u w:val="single"/>
        </w:rPr>
      </w:pPr>
    </w:p>
    <w:p w:rsidR="00ED2ACC" w:rsidRPr="009D5A29" w:rsidRDefault="00ED2ACC" w:rsidP="00ED2ACC">
      <w:pPr>
        <w:rPr>
          <w:rFonts w:ascii="Arial" w:hAnsi="Arial"/>
          <w:b/>
          <w:sz w:val="19"/>
          <w:u w:val="single"/>
        </w:rPr>
      </w:pPr>
      <w:r w:rsidRPr="009D5A29">
        <w:rPr>
          <w:rFonts w:ascii="Arial" w:hAnsi="Arial"/>
          <w:b/>
          <w:sz w:val="19"/>
          <w:u w:val="single"/>
        </w:rPr>
        <w:t>RELIGIOUS HOLIDAY POLICY</w:t>
      </w:r>
    </w:p>
    <w:p w:rsidR="00ED2ACC" w:rsidRPr="009D5A29" w:rsidRDefault="00ED2ACC" w:rsidP="00ED2ACC">
      <w:pPr>
        <w:rPr>
          <w:rFonts w:ascii="Arial" w:hAnsi="Arial"/>
          <w:b/>
          <w:sz w:val="19"/>
        </w:rPr>
      </w:pPr>
      <w:r w:rsidRPr="009D5A29">
        <w:rPr>
          <w:rFonts w:ascii="Arial" w:hAnsi="Arial"/>
          <w:sz w:val="19"/>
        </w:rPr>
        <w:t>Student must provide written notice to the instructor at least two weeks prior to religious holidays that will require missing class.  Arrangements will be made for makeup.</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ADA STUDENTS WITH DISABILITIES</w:t>
      </w:r>
    </w:p>
    <w:p w:rsidR="00ED2ACC" w:rsidRPr="009D5A29" w:rsidRDefault="00ED2ACC" w:rsidP="00ED2ACC">
      <w:pPr>
        <w:rPr>
          <w:rFonts w:ascii="Arial" w:hAnsi="Arial"/>
          <w:sz w:val="19"/>
        </w:rPr>
      </w:pPr>
      <w:r w:rsidRPr="009D5A29">
        <w:rPr>
          <w:rFonts w:ascii="Arial" w:hAnsi="Arial"/>
          <w:sz w:val="19"/>
        </w:rPr>
        <w:t xml:space="preserve">The Metropolitan State College of Denver is committed to making reasonable accommodations to assist individuals with disabilities in reaching their academic potential.  If you have a </w:t>
      </w:r>
      <w:proofErr w:type="gramStart"/>
      <w:r w:rsidRPr="009D5A29">
        <w:rPr>
          <w:rFonts w:ascii="Arial" w:hAnsi="Arial"/>
          <w:sz w:val="19"/>
        </w:rPr>
        <w:t>disability which</w:t>
      </w:r>
      <w:proofErr w:type="gramEnd"/>
      <w:r w:rsidRPr="009D5A29">
        <w:rPr>
          <w:rFonts w:ascii="Arial" w:hAnsi="Arial"/>
          <w:sz w:val="19"/>
        </w:rPr>
        <w:t xml:space="preserve"> may impact your performance, attendance, or grades in this class and are requesting accommodations, then you must first register with the Access Center, located in the </w:t>
      </w:r>
      <w:proofErr w:type="spellStart"/>
      <w:r w:rsidRPr="009D5A29">
        <w:rPr>
          <w:rFonts w:ascii="Arial" w:hAnsi="Arial"/>
          <w:sz w:val="19"/>
        </w:rPr>
        <w:t>Auraria</w:t>
      </w:r>
      <w:proofErr w:type="spellEnd"/>
      <w:r w:rsidRPr="009D5A29">
        <w:rPr>
          <w:rFonts w:ascii="Arial" w:hAnsi="Arial"/>
          <w:sz w:val="19"/>
        </w:rPr>
        <w:t xml:space="preserve"> Library, Suite 116, 303-556-8387. </w:t>
      </w:r>
    </w:p>
    <w:p w:rsidR="00ED2ACC" w:rsidRPr="009D5A29" w:rsidRDefault="00ED2ACC" w:rsidP="00ED2ACC">
      <w:pPr>
        <w:rPr>
          <w:rFonts w:ascii="Arial" w:hAnsi="Arial"/>
          <w:sz w:val="19"/>
        </w:rPr>
      </w:pPr>
    </w:p>
    <w:p w:rsidR="00ED2ACC" w:rsidRPr="009D5A29" w:rsidRDefault="00ED2ACC" w:rsidP="00ED2ACC">
      <w:pPr>
        <w:rPr>
          <w:rFonts w:ascii="Arial" w:hAnsi="Arial"/>
          <w:sz w:val="19"/>
        </w:rPr>
      </w:pPr>
      <w:r w:rsidRPr="009D5A29">
        <w:rPr>
          <w:rFonts w:ascii="Arial" w:hAnsi="Arial"/>
          <w:sz w:val="19"/>
        </w:rPr>
        <w:t xml:space="preserve">The Access Center is the designated department responsible for coordinating accommodations and services for students with disabilities. Accommodations will not be granted prior to my receipt of your faculty notification letter from the Access Center.  Please note that accommodations are never provided retroactively (i.e., prior to the receipt of your faculty notification letter.) Once I am in receipt of your official Access Center faculty notification letter, I would be happy to meet with you to discuss your accommodations. All discussions will remain confidential.  Further information is available by visiting the Access center website </w:t>
      </w:r>
      <w:hyperlink r:id="rId7" w:history="1">
        <w:r w:rsidRPr="009D5A29">
          <w:rPr>
            <w:rStyle w:val="Hyperlink"/>
            <w:rFonts w:ascii="Arial" w:hAnsi="Arial"/>
            <w:sz w:val="19"/>
          </w:rPr>
          <w:t>www.mscd.edu/~access</w:t>
        </w:r>
      </w:hyperlink>
      <w:r w:rsidRPr="009D5A29">
        <w:rPr>
          <w:rFonts w:ascii="Arial" w:hAnsi="Arial"/>
          <w:sz w:val="19"/>
        </w:rPr>
        <w:t>.</w:t>
      </w:r>
    </w:p>
    <w:p w:rsidR="00ED2ACC" w:rsidRPr="009D5A29" w:rsidRDefault="00ED2ACC" w:rsidP="00ED2ACC">
      <w:pPr>
        <w:rPr>
          <w:rFonts w:ascii="Arial" w:hAnsi="Arial"/>
          <w:sz w:val="19"/>
        </w:rPr>
      </w:pPr>
    </w:p>
    <w:p w:rsidR="00ED2ACC" w:rsidRPr="009D5A29" w:rsidRDefault="00ED2ACC" w:rsidP="00ED2ACC">
      <w:pPr>
        <w:rPr>
          <w:rFonts w:ascii="Arial" w:hAnsi="Arial"/>
          <w:b/>
          <w:sz w:val="19"/>
          <w:u w:val="single"/>
        </w:rPr>
      </w:pPr>
    </w:p>
    <w:p w:rsidR="00ED2ACC" w:rsidRPr="009D5A29" w:rsidRDefault="00ED2ACC" w:rsidP="00ED2ACC">
      <w:pPr>
        <w:rPr>
          <w:rFonts w:ascii="Arial" w:hAnsi="Arial"/>
          <w:b/>
          <w:sz w:val="19"/>
          <w:u w:val="single"/>
        </w:rPr>
      </w:pPr>
      <w:r w:rsidRPr="009D5A29">
        <w:rPr>
          <w:rFonts w:ascii="Arial" w:hAnsi="Arial"/>
          <w:b/>
          <w:sz w:val="19"/>
          <w:u w:val="single"/>
        </w:rPr>
        <w:t>DISPOSITIONS POLICY</w:t>
      </w:r>
    </w:p>
    <w:p w:rsidR="00ED2ACC" w:rsidRPr="009D5A29" w:rsidRDefault="00ED2ACC" w:rsidP="00ED2ACC">
      <w:pPr>
        <w:rPr>
          <w:rFonts w:ascii="Arial" w:hAnsi="Arial"/>
          <w:b/>
          <w:sz w:val="19"/>
        </w:rPr>
      </w:pPr>
      <w:r w:rsidRPr="009D5A29">
        <w:rPr>
          <w:rFonts w:ascii="Arial" w:hAnsi="Arial"/>
          <w:sz w:val="19"/>
        </w:rPr>
        <w:t xml:space="preserve">The dispositions for teachers’ policy and procedures are in effect in this class.  A copy of this policy can be found in the student handbook or in the department office in WC 136. </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CELL PHONE POLICY</w:t>
      </w:r>
    </w:p>
    <w:p w:rsidR="00ED2ACC" w:rsidRPr="009D5A29" w:rsidRDefault="00ED2ACC" w:rsidP="00ED2ACC">
      <w:pPr>
        <w:rPr>
          <w:rFonts w:ascii="Arial" w:hAnsi="Arial"/>
          <w:b/>
          <w:sz w:val="19"/>
        </w:rPr>
      </w:pPr>
      <w:r w:rsidRPr="009D5A29">
        <w:rPr>
          <w:rFonts w:ascii="Arial" w:hAnsi="Arial"/>
          <w:sz w:val="19"/>
        </w:rPr>
        <w:t>***</w:t>
      </w:r>
      <w:r w:rsidRPr="009D5A29">
        <w:rPr>
          <w:rFonts w:ascii="Arial" w:hAnsi="Arial"/>
          <w:b/>
          <w:sz w:val="19"/>
        </w:rPr>
        <w:t xml:space="preserve">You must turn them off as you enter class*** </w:t>
      </w:r>
      <w:r w:rsidRPr="009D5A29">
        <w:rPr>
          <w:rFonts w:ascii="Arial" w:hAnsi="Arial"/>
          <w:sz w:val="19"/>
        </w:rPr>
        <w:t xml:space="preserve">If you need to leave it on for a particular class period because of an emergency situation (such as having a family member in the hospital) then just let me know before class starts. Otherwise if your cell phone goes off or if I have to ask you to put it away and not text message during class points will be deducted from your grade. Teachers must show the utmost of professionalism and </w:t>
      </w:r>
      <w:r w:rsidRPr="009D5A29">
        <w:rPr>
          <w:rFonts w:ascii="Arial" w:hAnsi="Arial"/>
          <w:b/>
          <w:sz w:val="19"/>
        </w:rPr>
        <w:t>text messaging during class or a faculty meeting is not professional.</w:t>
      </w:r>
    </w:p>
    <w:p w:rsidR="00ED2ACC" w:rsidRPr="009D5A29" w:rsidRDefault="00ED2ACC" w:rsidP="00ED2ACC">
      <w:pPr>
        <w:rPr>
          <w:rFonts w:ascii="Arial" w:hAnsi="Arial"/>
          <w:b/>
          <w:sz w:val="19"/>
          <w:u w:val="single"/>
        </w:rPr>
      </w:pPr>
    </w:p>
    <w:p w:rsidR="00ED2ACC" w:rsidRPr="009D5A29" w:rsidRDefault="00ED2ACC" w:rsidP="00ED2ACC">
      <w:pPr>
        <w:rPr>
          <w:rFonts w:ascii="Arial" w:hAnsi="Arial"/>
          <w:b/>
          <w:sz w:val="19"/>
          <w:u w:val="single"/>
        </w:rPr>
      </w:pPr>
      <w:r w:rsidRPr="009D5A29">
        <w:rPr>
          <w:rFonts w:ascii="Arial" w:hAnsi="Arial"/>
          <w:b/>
          <w:sz w:val="19"/>
          <w:u w:val="single"/>
        </w:rPr>
        <w:t>WRITTEN COMMUNICATION</w:t>
      </w:r>
    </w:p>
    <w:p w:rsidR="00ED2ACC" w:rsidRPr="009D5A29" w:rsidRDefault="00ED2ACC" w:rsidP="00ED2ACC">
      <w:pPr>
        <w:rPr>
          <w:rFonts w:ascii="Arial" w:hAnsi="Arial"/>
          <w:sz w:val="19"/>
        </w:rPr>
      </w:pPr>
      <w:r w:rsidRPr="009D5A29">
        <w:rPr>
          <w:rFonts w:ascii="Arial" w:hAnsi="Arial"/>
          <w:sz w:val="19"/>
        </w:rPr>
        <w:t xml:space="preserve">As professional educators, you are expected to demonstrate </w:t>
      </w:r>
      <w:r w:rsidRPr="009D5A29">
        <w:rPr>
          <w:rFonts w:ascii="Arial" w:hAnsi="Arial"/>
          <w:b/>
          <w:sz w:val="19"/>
        </w:rPr>
        <w:t xml:space="preserve">flawless </w:t>
      </w:r>
      <w:r w:rsidRPr="009D5A29">
        <w:rPr>
          <w:rFonts w:ascii="Arial" w:hAnsi="Arial"/>
          <w:sz w:val="19"/>
        </w:rPr>
        <w:t xml:space="preserve">written communication. Please proofread and edit your work to ensure that it represents you well. Assignments with major problems will result in a lower grade. </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ACADEMIC DISHONESTY</w:t>
      </w:r>
    </w:p>
    <w:p w:rsidR="00ED2ACC" w:rsidRPr="009D5A29" w:rsidRDefault="00ED2ACC" w:rsidP="00ED2ACC">
      <w:pPr>
        <w:rPr>
          <w:rFonts w:ascii="Arial" w:hAnsi="Arial"/>
          <w:sz w:val="19"/>
        </w:rPr>
      </w:pPr>
      <w:r w:rsidRPr="009D5A29">
        <w:rPr>
          <w:rFonts w:ascii="Arial" w:hAnsi="Arial"/>
          <w:sz w:val="19"/>
        </w:rPr>
        <w:t>(Refer to current Student Handbook).  Academic dishonesty is a serious offense at the college because it diminishes the quality of scholarship and the learning experience for everyone on campus.  An act of academic dishonesty may lead to such penalties as reduction of grade, probation, suspension, or expulsion.  Examples of dishonesty include cheating, fabrication, facilitating academic dishonesty, and plagiarism. As teachers, you are expected to draw upon a variety of sources such as professional books and websites. Be sure to cite all sources used particularly on lesson plans and the final paper for this course.</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CLASS EXPECTATIONS</w:t>
      </w:r>
    </w:p>
    <w:p w:rsidR="00ED2ACC" w:rsidRPr="009D5A29" w:rsidRDefault="00ED2ACC" w:rsidP="00ED2ACC">
      <w:pPr>
        <w:rPr>
          <w:rFonts w:ascii="Arial" w:hAnsi="Arial"/>
          <w:sz w:val="19"/>
        </w:rPr>
      </w:pPr>
      <w:r w:rsidRPr="009D5A29">
        <w:rPr>
          <w:rFonts w:ascii="Arial" w:hAnsi="Arial"/>
          <w:b/>
          <w:sz w:val="19"/>
        </w:rPr>
        <w:t xml:space="preserve">Students must be respectful, listen, and refrain from side-conversations while others are talking. </w:t>
      </w:r>
      <w:r w:rsidRPr="009D5A29">
        <w:rPr>
          <w:rFonts w:ascii="Arial" w:hAnsi="Arial"/>
          <w:sz w:val="19"/>
        </w:rPr>
        <w:t>Cell phones must be turned off upon entering class. Participation and engagement are key factors for your success in class. All students will be expected to participate in thoughtful and active discussion as well as work cooperatively in groups and give presentations/demonstrations for the class.</w:t>
      </w:r>
    </w:p>
    <w:p w:rsidR="00687B7D" w:rsidRDefault="00687B7D" w:rsidP="00ED2ACC">
      <w:pPr>
        <w:rPr>
          <w:rFonts w:ascii="Arial" w:hAnsi="Arial"/>
          <w:b/>
          <w:sz w:val="19"/>
          <w:u w:val="single"/>
        </w:rPr>
      </w:pPr>
    </w:p>
    <w:p w:rsidR="00ED2ACC" w:rsidRPr="009D5A29" w:rsidRDefault="00ED2ACC" w:rsidP="00ED2ACC">
      <w:pPr>
        <w:rPr>
          <w:rFonts w:ascii="Arial" w:hAnsi="Arial"/>
          <w:b/>
          <w:sz w:val="19"/>
          <w:u w:val="single"/>
        </w:rPr>
      </w:pPr>
      <w:r w:rsidRPr="009D5A29">
        <w:rPr>
          <w:rFonts w:ascii="Arial" w:hAnsi="Arial"/>
          <w:b/>
          <w:sz w:val="19"/>
          <w:u w:val="single"/>
        </w:rPr>
        <w:t>PERFORMANCE EXPECTATIONS</w:t>
      </w:r>
    </w:p>
    <w:p w:rsidR="00ED2ACC" w:rsidRPr="009D5A29" w:rsidRDefault="00ED2ACC" w:rsidP="00ED2ACC">
      <w:pPr>
        <w:rPr>
          <w:rFonts w:ascii="Arial" w:hAnsi="Arial"/>
          <w:b/>
          <w:sz w:val="19"/>
        </w:rPr>
      </w:pPr>
      <w:r w:rsidRPr="009D5A29">
        <w:rPr>
          <w:rFonts w:ascii="Arial" w:hAnsi="Arial"/>
          <w:sz w:val="19"/>
        </w:rPr>
        <w:t>Students are expected to self-assess and reflect in a journal on a continual basis. Lesson plans and other assignments will be discussed at the time that they are assigned as well.</w:t>
      </w:r>
      <w:r w:rsidRPr="009D5A29">
        <w:rPr>
          <w:rFonts w:ascii="Arial" w:hAnsi="Arial"/>
          <w:b/>
          <w:sz w:val="19"/>
        </w:rPr>
        <w:t xml:space="preserve"> Not attending class for final exams will automatically result in one grade lower. </w:t>
      </w:r>
    </w:p>
    <w:p w:rsidR="00ED2ACC" w:rsidRPr="009D5A29" w:rsidRDefault="00ED2ACC" w:rsidP="00ED2ACC">
      <w:pPr>
        <w:rPr>
          <w:rFonts w:ascii="Arial" w:hAnsi="Arial"/>
          <w:b/>
          <w:sz w:val="19"/>
        </w:rPr>
      </w:pPr>
    </w:p>
    <w:p w:rsidR="00ED2ACC" w:rsidRPr="009D5A29" w:rsidRDefault="00ED2ACC" w:rsidP="00ED2ACC">
      <w:pPr>
        <w:rPr>
          <w:rFonts w:ascii="Arial" w:hAnsi="Arial"/>
          <w:b/>
          <w:sz w:val="19"/>
          <w:u w:val="single"/>
        </w:rPr>
      </w:pPr>
      <w:r w:rsidRPr="009D5A29">
        <w:rPr>
          <w:rFonts w:ascii="Arial" w:hAnsi="Arial"/>
          <w:b/>
          <w:sz w:val="19"/>
          <w:u w:val="single"/>
        </w:rPr>
        <w:t>COMMUNICATION</w:t>
      </w:r>
    </w:p>
    <w:p w:rsidR="00ED2ACC" w:rsidRPr="009D5A29" w:rsidRDefault="00ED2ACC" w:rsidP="00ED2ACC">
      <w:pPr>
        <w:rPr>
          <w:rFonts w:ascii="Arial" w:hAnsi="Arial"/>
          <w:sz w:val="19"/>
        </w:rPr>
      </w:pPr>
      <w:r w:rsidRPr="009D5A29">
        <w:rPr>
          <w:rFonts w:ascii="Arial" w:hAnsi="Arial"/>
          <w:sz w:val="19"/>
        </w:rPr>
        <w:t xml:space="preserve">I believe that any good class is a collaborative effort between students and professor. Communication is very important and I believe in an open communication policy. </w:t>
      </w:r>
      <w:r w:rsidRPr="009D5A29">
        <w:rPr>
          <w:rFonts w:ascii="Arial" w:hAnsi="Arial"/>
          <w:b/>
          <w:sz w:val="19"/>
        </w:rPr>
        <w:t>If you are having problems in the course for any reason I cannot help you unless I know about it. Please see me</w:t>
      </w:r>
      <w:r w:rsidRPr="009D5A29">
        <w:rPr>
          <w:rFonts w:ascii="Arial" w:hAnsi="Arial"/>
          <w:sz w:val="19"/>
        </w:rPr>
        <w:t xml:space="preserve"> </w:t>
      </w:r>
      <w:r w:rsidRPr="009D5A29">
        <w:rPr>
          <w:rFonts w:ascii="Arial" w:hAnsi="Arial"/>
          <w:b/>
          <w:sz w:val="19"/>
        </w:rPr>
        <w:t>right away!!</w:t>
      </w:r>
      <w:r w:rsidRPr="009D5A29">
        <w:rPr>
          <w:rFonts w:ascii="Arial" w:hAnsi="Arial"/>
          <w:sz w:val="19"/>
        </w:rPr>
        <w:t xml:space="preserve"> I am human and will make mistakes occasionally and cannot correct them unless I am aware of them. If you feel that your grade or score are incorrect please see me. I am always looking to improve. If you have suggestions please tell me. </w:t>
      </w:r>
    </w:p>
    <w:p w:rsidR="00ED2ACC" w:rsidRPr="009D5A29" w:rsidRDefault="00ED2ACC" w:rsidP="00ED2ACC">
      <w:pPr>
        <w:rPr>
          <w:rFonts w:ascii="Arial" w:hAnsi="Arial"/>
          <w:sz w:val="19"/>
        </w:rPr>
      </w:pPr>
    </w:p>
    <w:p w:rsidR="00ED2ACC" w:rsidRPr="009D5A29" w:rsidRDefault="00ED2ACC" w:rsidP="00ED2ACC">
      <w:pPr>
        <w:rPr>
          <w:rFonts w:ascii="Arial" w:hAnsi="Arial"/>
          <w:b/>
          <w:sz w:val="19"/>
          <w:u w:val="single"/>
        </w:rPr>
      </w:pPr>
      <w:r w:rsidRPr="009D5A29">
        <w:rPr>
          <w:rFonts w:ascii="Arial" w:hAnsi="Arial"/>
          <w:b/>
          <w:sz w:val="19"/>
          <w:u w:val="single"/>
        </w:rPr>
        <w:t>ASSIGNMENTS AND GRADING</w:t>
      </w:r>
    </w:p>
    <w:p w:rsidR="00ED2ACC" w:rsidRPr="009D5A29" w:rsidRDefault="00ED2ACC" w:rsidP="00ED2ACC">
      <w:pPr>
        <w:rPr>
          <w:rFonts w:ascii="Arial" w:hAnsi="Arial"/>
          <w:sz w:val="19"/>
        </w:rPr>
      </w:pPr>
      <w:r w:rsidRPr="009D5A29">
        <w:rPr>
          <w:rFonts w:ascii="Arial" w:hAnsi="Arial"/>
          <w:sz w:val="19"/>
        </w:rPr>
        <w:t xml:space="preserve">All assignments and criteria for evaluating assignments will be discussed in class.  This section gives you a brief overview of what to expect over the course of the semester.  </w:t>
      </w:r>
      <w:r w:rsidRPr="009D5A29">
        <w:rPr>
          <w:rFonts w:ascii="Arial" w:hAnsi="Arial"/>
          <w:b/>
          <w:sz w:val="19"/>
        </w:rPr>
        <w:t>Students must complete all assignments in order to pass this course!</w:t>
      </w:r>
      <w:r w:rsidRPr="009D5A29">
        <w:rPr>
          <w:rFonts w:ascii="Arial" w:hAnsi="Arial"/>
          <w:sz w:val="19"/>
        </w:rPr>
        <w:t xml:space="preserve">  All students are required to have a journal that we will be using throughout the class as a learning tool.  See the class schedule on the following page for due dates.</w:t>
      </w:r>
    </w:p>
    <w:p w:rsidR="00ED2ACC" w:rsidRPr="009D5A29" w:rsidRDefault="00ED2ACC" w:rsidP="00ED2ACC">
      <w:pPr>
        <w:rPr>
          <w:rFonts w:ascii="Arial" w:hAnsi="Arial"/>
          <w:b/>
          <w:sz w:val="19"/>
        </w:rPr>
      </w:pPr>
    </w:p>
    <w:p w:rsidR="00ED2ACC" w:rsidRPr="009D5A29" w:rsidRDefault="00ED2ACC" w:rsidP="00ED2ACC">
      <w:pPr>
        <w:rPr>
          <w:b/>
          <w:bCs/>
          <w:sz w:val="19"/>
          <w:u w:val="single"/>
        </w:rPr>
      </w:pPr>
      <w:r w:rsidRPr="009D5A29">
        <w:rPr>
          <w:b/>
          <w:bCs/>
          <w:sz w:val="19"/>
          <w:u w:val="single"/>
        </w:rPr>
        <w:t>Criteria for Grades:</w:t>
      </w:r>
    </w:p>
    <w:p w:rsidR="00ED2ACC" w:rsidRPr="009D5A29" w:rsidRDefault="00ED2ACC" w:rsidP="00ED2ACC">
      <w:pPr>
        <w:ind w:firstLine="450"/>
        <w:rPr>
          <w:bCs/>
          <w:sz w:val="19"/>
        </w:rPr>
      </w:pPr>
      <w:r w:rsidRPr="009D5A29">
        <w:rPr>
          <w:bCs/>
          <w:sz w:val="19"/>
        </w:rPr>
        <w:t xml:space="preserve">A </w:t>
      </w:r>
      <w:proofErr w:type="gramStart"/>
      <w:r w:rsidRPr="009D5A29">
        <w:rPr>
          <w:bCs/>
          <w:sz w:val="19"/>
        </w:rPr>
        <w:t>=  92</w:t>
      </w:r>
      <w:proofErr w:type="gramEnd"/>
      <w:r w:rsidRPr="009D5A29">
        <w:rPr>
          <w:bCs/>
          <w:sz w:val="19"/>
        </w:rPr>
        <w:t xml:space="preserve"> - 100%   </w:t>
      </w:r>
    </w:p>
    <w:p w:rsidR="00ED2ACC" w:rsidRPr="009D5A29" w:rsidRDefault="00ED2ACC" w:rsidP="00ED2ACC">
      <w:pPr>
        <w:ind w:firstLine="450"/>
        <w:rPr>
          <w:bCs/>
          <w:sz w:val="19"/>
        </w:rPr>
      </w:pPr>
      <w:r w:rsidRPr="009D5A29">
        <w:rPr>
          <w:bCs/>
          <w:sz w:val="19"/>
        </w:rPr>
        <w:t xml:space="preserve">B </w:t>
      </w:r>
      <w:proofErr w:type="gramStart"/>
      <w:r w:rsidRPr="009D5A29">
        <w:rPr>
          <w:bCs/>
          <w:sz w:val="19"/>
        </w:rPr>
        <w:t>=  84</w:t>
      </w:r>
      <w:proofErr w:type="gramEnd"/>
      <w:r w:rsidRPr="009D5A29">
        <w:rPr>
          <w:bCs/>
          <w:sz w:val="19"/>
        </w:rPr>
        <w:t xml:space="preserve"> -   92%     </w:t>
      </w:r>
    </w:p>
    <w:p w:rsidR="00ED2ACC" w:rsidRPr="009D5A29" w:rsidRDefault="00ED2ACC" w:rsidP="00ED2ACC">
      <w:pPr>
        <w:ind w:firstLine="450"/>
        <w:rPr>
          <w:bCs/>
          <w:sz w:val="19"/>
        </w:rPr>
      </w:pPr>
      <w:r w:rsidRPr="009D5A29">
        <w:rPr>
          <w:bCs/>
          <w:sz w:val="19"/>
        </w:rPr>
        <w:t xml:space="preserve">C </w:t>
      </w:r>
      <w:proofErr w:type="gramStart"/>
      <w:r w:rsidRPr="009D5A29">
        <w:rPr>
          <w:bCs/>
          <w:sz w:val="19"/>
        </w:rPr>
        <w:t>=  76</w:t>
      </w:r>
      <w:proofErr w:type="gramEnd"/>
      <w:r w:rsidRPr="009D5A29">
        <w:rPr>
          <w:bCs/>
          <w:sz w:val="19"/>
        </w:rPr>
        <w:t xml:space="preserve"> -   83%     </w:t>
      </w:r>
    </w:p>
    <w:p w:rsidR="00ED2ACC" w:rsidRPr="009D5A29" w:rsidRDefault="00ED2ACC" w:rsidP="00ED2ACC">
      <w:pPr>
        <w:ind w:firstLine="450"/>
        <w:rPr>
          <w:bCs/>
          <w:sz w:val="19"/>
        </w:rPr>
      </w:pPr>
      <w:r w:rsidRPr="009D5A29">
        <w:rPr>
          <w:bCs/>
          <w:sz w:val="19"/>
        </w:rPr>
        <w:t xml:space="preserve">D </w:t>
      </w:r>
      <w:proofErr w:type="gramStart"/>
      <w:r w:rsidRPr="009D5A29">
        <w:rPr>
          <w:bCs/>
          <w:sz w:val="19"/>
        </w:rPr>
        <w:t>=  68</w:t>
      </w:r>
      <w:proofErr w:type="gramEnd"/>
      <w:r w:rsidRPr="009D5A29">
        <w:rPr>
          <w:bCs/>
          <w:sz w:val="19"/>
        </w:rPr>
        <w:t xml:space="preserve"> -   75%     </w:t>
      </w:r>
    </w:p>
    <w:p w:rsidR="00ED2ACC" w:rsidRPr="009D5A29" w:rsidRDefault="00ED2ACC" w:rsidP="00ED2ACC">
      <w:pPr>
        <w:rPr>
          <w:bCs/>
          <w:sz w:val="19"/>
        </w:rPr>
      </w:pPr>
    </w:p>
    <w:p w:rsidR="00ED2ACC" w:rsidRPr="009D5A29" w:rsidRDefault="00ED2ACC" w:rsidP="00ED2ACC">
      <w:pPr>
        <w:rPr>
          <w:bCs/>
          <w:sz w:val="19"/>
        </w:rPr>
      </w:pPr>
      <w:r w:rsidRPr="009D5A29">
        <w:rPr>
          <w:bCs/>
          <w:sz w:val="19"/>
        </w:rPr>
        <w:t>Requirements and Evaluation Criteria:</w:t>
      </w:r>
    </w:p>
    <w:p w:rsidR="00ED2ACC" w:rsidRPr="009D5A29" w:rsidRDefault="00ED2ACC" w:rsidP="00ED2ACC">
      <w:pPr>
        <w:rPr>
          <w:bCs/>
          <w:sz w:val="19"/>
        </w:rPr>
      </w:pPr>
      <w:r w:rsidRPr="009D5A29">
        <w:rPr>
          <w:bCs/>
          <w:sz w:val="19"/>
        </w:rPr>
        <w:t xml:space="preserve">Attendance and participation </w:t>
      </w:r>
      <w:r w:rsidRPr="009D5A29">
        <w:rPr>
          <w:bCs/>
          <w:sz w:val="19"/>
        </w:rPr>
        <w:tab/>
      </w:r>
      <w:r w:rsidRPr="009D5A29">
        <w:rPr>
          <w:bCs/>
          <w:sz w:val="19"/>
        </w:rPr>
        <w:tab/>
      </w:r>
      <w:r w:rsidRPr="009D5A29">
        <w:rPr>
          <w:bCs/>
          <w:sz w:val="19"/>
        </w:rPr>
        <w:tab/>
      </w:r>
      <w:r w:rsidRPr="009D5A29">
        <w:rPr>
          <w:bCs/>
          <w:sz w:val="19"/>
        </w:rPr>
        <w:tab/>
        <w:t xml:space="preserve">  </w:t>
      </w:r>
      <w:r w:rsidRPr="009D5A29">
        <w:rPr>
          <w:bCs/>
          <w:sz w:val="19"/>
        </w:rPr>
        <w:tab/>
        <w:t xml:space="preserve">  </w:t>
      </w:r>
      <w:r w:rsidR="009D5A29">
        <w:rPr>
          <w:bCs/>
          <w:sz w:val="19"/>
        </w:rPr>
        <w:tab/>
      </w:r>
      <w:r w:rsidR="009D5A29">
        <w:rPr>
          <w:bCs/>
          <w:sz w:val="19"/>
        </w:rPr>
        <w:tab/>
      </w:r>
      <w:r w:rsidR="009D5A29">
        <w:rPr>
          <w:bCs/>
          <w:sz w:val="19"/>
        </w:rPr>
        <w:tab/>
      </w:r>
      <w:r w:rsidR="009D5A29">
        <w:rPr>
          <w:bCs/>
          <w:sz w:val="19"/>
        </w:rPr>
        <w:tab/>
      </w:r>
      <w:r w:rsidR="009D5A29">
        <w:rPr>
          <w:bCs/>
          <w:sz w:val="19"/>
        </w:rPr>
        <w:tab/>
      </w:r>
      <w:r w:rsidR="009D5A29">
        <w:rPr>
          <w:bCs/>
          <w:sz w:val="19"/>
        </w:rPr>
        <w:tab/>
      </w:r>
      <w:r w:rsidR="009D5A29" w:rsidRPr="009D5A29">
        <w:rPr>
          <w:bCs/>
          <w:sz w:val="19"/>
        </w:rPr>
        <w:t>8</w:t>
      </w:r>
      <w:r w:rsidRPr="009D5A29">
        <w:rPr>
          <w:bCs/>
          <w:sz w:val="19"/>
        </w:rPr>
        <w:t>0 pts</w:t>
      </w:r>
    </w:p>
    <w:p w:rsidR="00ED2ACC" w:rsidRPr="009D5A29" w:rsidRDefault="00ED2ACC" w:rsidP="00ED2ACC">
      <w:pPr>
        <w:rPr>
          <w:bCs/>
          <w:sz w:val="19"/>
        </w:rPr>
      </w:pPr>
      <w:proofErr w:type="gramStart"/>
      <w:r w:rsidRPr="009D5A29">
        <w:rPr>
          <w:bCs/>
          <w:sz w:val="19"/>
        </w:rPr>
        <w:t>Legal Case Study</w:t>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009D5A29">
        <w:rPr>
          <w:bCs/>
          <w:sz w:val="19"/>
        </w:rPr>
        <w:tab/>
      </w:r>
      <w:r w:rsidRPr="009D5A29">
        <w:rPr>
          <w:sz w:val="19"/>
        </w:rPr>
        <w:t>(Measures objectives 3,5).</w:t>
      </w:r>
      <w:proofErr w:type="gramEnd"/>
      <w:r w:rsidRPr="009D5A29">
        <w:rPr>
          <w:bCs/>
          <w:sz w:val="19"/>
        </w:rPr>
        <w:tab/>
      </w:r>
      <w:r w:rsidRPr="009D5A29">
        <w:rPr>
          <w:bCs/>
          <w:sz w:val="19"/>
        </w:rPr>
        <w:tab/>
      </w:r>
      <w:r w:rsidRPr="009D5A29">
        <w:rPr>
          <w:bCs/>
          <w:sz w:val="19"/>
        </w:rPr>
        <w:tab/>
      </w:r>
      <w:r w:rsidRPr="009D5A29">
        <w:rPr>
          <w:bCs/>
          <w:sz w:val="19"/>
        </w:rPr>
        <w:tab/>
        <w:t>50 pts</w:t>
      </w:r>
    </w:p>
    <w:p w:rsidR="00ED2ACC" w:rsidRPr="009D5A29" w:rsidRDefault="00ED2ACC" w:rsidP="00ED2ACC">
      <w:pPr>
        <w:rPr>
          <w:sz w:val="19"/>
        </w:rPr>
      </w:pPr>
      <w:proofErr w:type="gramStart"/>
      <w:r w:rsidRPr="009D5A29">
        <w:rPr>
          <w:bCs/>
          <w:sz w:val="19"/>
        </w:rPr>
        <w:t xml:space="preserve">Philosophy </w:t>
      </w:r>
      <w:r w:rsidR="00656F3D" w:rsidRPr="009D5A29">
        <w:rPr>
          <w:bCs/>
          <w:sz w:val="19"/>
        </w:rPr>
        <w:t>Tree</w:t>
      </w:r>
      <w:r w:rsidR="00656F3D" w:rsidRPr="009D5A29">
        <w:rPr>
          <w:bCs/>
          <w:sz w:val="19"/>
        </w:rPr>
        <w:tab/>
      </w:r>
      <w:r w:rsidR="00656F3D" w:rsidRPr="009D5A29">
        <w:rPr>
          <w:bCs/>
          <w:sz w:val="19"/>
        </w:rPr>
        <w:tab/>
      </w:r>
      <w:r w:rsidRPr="009D5A29">
        <w:rPr>
          <w:bCs/>
          <w:sz w:val="19"/>
        </w:rPr>
        <w:tab/>
      </w:r>
      <w:r w:rsidRPr="009D5A29">
        <w:rPr>
          <w:bCs/>
          <w:sz w:val="19"/>
        </w:rPr>
        <w:tab/>
      </w:r>
      <w:r w:rsidRPr="009D5A29">
        <w:rPr>
          <w:bCs/>
          <w:sz w:val="19"/>
        </w:rPr>
        <w:tab/>
      </w:r>
      <w:r w:rsidRPr="009D5A29">
        <w:rPr>
          <w:bCs/>
          <w:sz w:val="19"/>
        </w:rPr>
        <w:tab/>
      </w:r>
      <w:r w:rsidR="009D5A29">
        <w:rPr>
          <w:bCs/>
          <w:sz w:val="19"/>
        </w:rPr>
        <w:tab/>
      </w:r>
      <w:r w:rsidRPr="009D5A29">
        <w:rPr>
          <w:sz w:val="19"/>
        </w:rPr>
        <w:t>(Measures objectives 1, 3).</w:t>
      </w:r>
      <w:proofErr w:type="gramEnd"/>
      <w:r w:rsidRPr="009D5A29">
        <w:rPr>
          <w:sz w:val="19"/>
        </w:rPr>
        <w:tab/>
      </w:r>
      <w:r w:rsidRPr="009D5A29">
        <w:rPr>
          <w:sz w:val="19"/>
        </w:rPr>
        <w:tab/>
      </w:r>
      <w:r w:rsidRPr="009D5A29">
        <w:rPr>
          <w:sz w:val="19"/>
        </w:rPr>
        <w:tab/>
      </w:r>
      <w:r w:rsidRPr="009D5A29">
        <w:rPr>
          <w:sz w:val="19"/>
        </w:rPr>
        <w:tab/>
      </w:r>
      <w:r w:rsidR="009D5A29" w:rsidRPr="009D5A29">
        <w:rPr>
          <w:bCs/>
          <w:sz w:val="19"/>
        </w:rPr>
        <w:t>4</w:t>
      </w:r>
      <w:r w:rsidRPr="009D5A29">
        <w:rPr>
          <w:bCs/>
          <w:sz w:val="19"/>
        </w:rPr>
        <w:t>0 pts</w:t>
      </w:r>
    </w:p>
    <w:p w:rsidR="00ED2ACC" w:rsidRPr="009D5A29" w:rsidRDefault="00ED2ACC" w:rsidP="00ED2ACC">
      <w:pPr>
        <w:rPr>
          <w:bCs/>
          <w:sz w:val="19"/>
        </w:rPr>
      </w:pPr>
      <w:r w:rsidRPr="009D5A29">
        <w:rPr>
          <w:bCs/>
          <w:sz w:val="19"/>
        </w:rPr>
        <w:t>Reading Review Sheets</w:t>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t>(Measures all objectives)</w:t>
      </w:r>
      <w:r w:rsidRPr="009D5A29">
        <w:rPr>
          <w:bCs/>
          <w:sz w:val="19"/>
        </w:rPr>
        <w:tab/>
      </w:r>
      <w:r w:rsidRPr="009D5A29">
        <w:rPr>
          <w:bCs/>
          <w:sz w:val="19"/>
        </w:rPr>
        <w:tab/>
      </w:r>
      <w:r w:rsidRPr="009D5A29">
        <w:rPr>
          <w:bCs/>
          <w:sz w:val="19"/>
        </w:rPr>
        <w:tab/>
        <w:t xml:space="preserve">             </w:t>
      </w:r>
      <w:r w:rsidR="009D5A29">
        <w:rPr>
          <w:bCs/>
          <w:sz w:val="19"/>
        </w:rPr>
        <w:tab/>
      </w:r>
      <w:r w:rsidR="009D5A29" w:rsidRPr="009D5A29">
        <w:rPr>
          <w:bCs/>
          <w:sz w:val="19"/>
        </w:rPr>
        <w:t>4</w:t>
      </w:r>
      <w:r w:rsidRPr="009D5A29">
        <w:rPr>
          <w:bCs/>
          <w:sz w:val="19"/>
        </w:rPr>
        <w:t>0 pts</w:t>
      </w:r>
    </w:p>
    <w:p w:rsidR="00ED2ACC" w:rsidRPr="009D5A29" w:rsidRDefault="00ED2ACC" w:rsidP="00ED2ACC">
      <w:pPr>
        <w:rPr>
          <w:bCs/>
          <w:sz w:val="19"/>
        </w:rPr>
      </w:pPr>
      <w:proofErr w:type="gramStart"/>
      <w:r w:rsidRPr="009D5A29">
        <w:rPr>
          <w:bCs/>
          <w:sz w:val="19"/>
        </w:rPr>
        <w:t>Group Presentation on Colorado Teaching Standards</w:t>
      </w:r>
      <w:r w:rsidRPr="009D5A29">
        <w:rPr>
          <w:bCs/>
          <w:sz w:val="19"/>
        </w:rPr>
        <w:tab/>
      </w:r>
      <w:r w:rsidRPr="009D5A29">
        <w:rPr>
          <w:bCs/>
          <w:sz w:val="19"/>
        </w:rPr>
        <w:tab/>
      </w:r>
      <w:r w:rsidR="009D5A29">
        <w:rPr>
          <w:bCs/>
          <w:sz w:val="19"/>
        </w:rPr>
        <w:tab/>
      </w:r>
      <w:r w:rsidRPr="009D5A29">
        <w:rPr>
          <w:sz w:val="19"/>
        </w:rPr>
        <w:t>(Measures objectives 1.2).</w:t>
      </w:r>
      <w:proofErr w:type="gramEnd"/>
      <w:r w:rsidRPr="009D5A29">
        <w:rPr>
          <w:sz w:val="19"/>
        </w:rPr>
        <w:tab/>
      </w:r>
      <w:r w:rsidRPr="009D5A29">
        <w:rPr>
          <w:sz w:val="19"/>
        </w:rPr>
        <w:tab/>
      </w:r>
      <w:r w:rsidRPr="009D5A29">
        <w:rPr>
          <w:sz w:val="19"/>
        </w:rPr>
        <w:tab/>
      </w:r>
      <w:r w:rsidRPr="009D5A29">
        <w:rPr>
          <w:sz w:val="19"/>
        </w:rPr>
        <w:tab/>
      </w:r>
      <w:r w:rsidRPr="009D5A29">
        <w:rPr>
          <w:bCs/>
          <w:sz w:val="19"/>
        </w:rPr>
        <w:t>60 pts</w:t>
      </w:r>
      <w:r w:rsidRPr="009D5A29">
        <w:rPr>
          <w:bCs/>
          <w:sz w:val="19"/>
        </w:rPr>
        <w:tab/>
      </w:r>
    </w:p>
    <w:p w:rsidR="009D5A29" w:rsidRPr="009D5A29" w:rsidRDefault="00ED2ACC" w:rsidP="00ED2ACC">
      <w:pPr>
        <w:rPr>
          <w:bCs/>
          <w:sz w:val="19"/>
        </w:rPr>
      </w:pPr>
      <w:r w:rsidRPr="009D5A29">
        <w:rPr>
          <w:bCs/>
          <w:sz w:val="19"/>
        </w:rPr>
        <w:t>Quizzes on Blackboard</w:t>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t>(Measures all objectives)</w:t>
      </w:r>
      <w:r w:rsidRPr="009D5A29">
        <w:rPr>
          <w:bCs/>
          <w:sz w:val="19"/>
        </w:rPr>
        <w:tab/>
      </w:r>
      <w:r w:rsidRPr="009D5A29">
        <w:rPr>
          <w:bCs/>
          <w:sz w:val="19"/>
        </w:rPr>
        <w:tab/>
      </w:r>
      <w:r w:rsidRPr="009D5A29">
        <w:rPr>
          <w:bCs/>
          <w:sz w:val="19"/>
        </w:rPr>
        <w:tab/>
      </w:r>
      <w:r w:rsidRPr="009D5A29">
        <w:rPr>
          <w:bCs/>
          <w:sz w:val="19"/>
        </w:rPr>
        <w:tab/>
      </w:r>
      <w:r w:rsidR="00656F3D" w:rsidRPr="009D5A29">
        <w:rPr>
          <w:bCs/>
          <w:sz w:val="19"/>
        </w:rPr>
        <w:t>2</w:t>
      </w:r>
      <w:r w:rsidRPr="009D5A29">
        <w:rPr>
          <w:bCs/>
          <w:sz w:val="19"/>
        </w:rPr>
        <w:t>0 pts</w:t>
      </w:r>
    </w:p>
    <w:p w:rsidR="009D5A29" w:rsidRPr="009D5A29" w:rsidRDefault="009D5A29" w:rsidP="00ED2ACC">
      <w:pPr>
        <w:rPr>
          <w:bCs/>
          <w:sz w:val="19"/>
        </w:rPr>
      </w:pPr>
      <w:r w:rsidRPr="009D5A29">
        <w:rPr>
          <w:bCs/>
          <w:sz w:val="19"/>
        </w:rPr>
        <w:t>Final</w:t>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r>
      <w:r w:rsidRPr="009D5A29">
        <w:rPr>
          <w:bCs/>
          <w:sz w:val="19"/>
        </w:rPr>
        <w:tab/>
        <w:t>(Measures all objectives)</w:t>
      </w:r>
      <w:r w:rsidRPr="009D5A29">
        <w:rPr>
          <w:bCs/>
          <w:sz w:val="19"/>
        </w:rPr>
        <w:tab/>
      </w:r>
      <w:r w:rsidRPr="009D5A29">
        <w:rPr>
          <w:bCs/>
          <w:sz w:val="19"/>
        </w:rPr>
        <w:tab/>
      </w:r>
      <w:r w:rsidRPr="009D5A29">
        <w:rPr>
          <w:bCs/>
          <w:sz w:val="19"/>
        </w:rPr>
        <w:tab/>
      </w:r>
      <w:r w:rsidRPr="009D5A29">
        <w:rPr>
          <w:bCs/>
          <w:sz w:val="19"/>
        </w:rPr>
        <w:tab/>
        <w:t>40 pts</w:t>
      </w:r>
    </w:p>
    <w:p w:rsidR="00ED2ACC" w:rsidRPr="009D5A29" w:rsidRDefault="009D5A29" w:rsidP="00ED2ACC">
      <w:pPr>
        <w:rPr>
          <w:sz w:val="19"/>
        </w:rPr>
      </w:pPr>
      <w:r w:rsidRPr="009D5A29">
        <w:rPr>
          <w:sz w:val="19"/>
        </w:rPr>
        <w:t>Other assignments</w:t>
      </w:r>
      <w:r w:rsidRPr="009D5A29">
        <w:rPr>
          <w:sz w:val="19"/>
        </w:rPr>
        <w:tab/>
      </w:r>
      <w:r w:rsidRPr="009D5A29">
        <w:rPr>
          <w:sz w:val="19"/>
        </w:rPr>
        <w:tab/>
      </w:r>
      <w:r w:rsidRPr="009D5A29">
        <w:rPr>
          <w:sz w:val="19"/>
        </w:rPr>
        <w:tab/>
      </w:r>
      <w:r w:rsidRPr="009D5A29">
        <w:rPr>
          <w:sz w:val="19"/>
        </w:rPr>
        <w:tab/>
      </w:r>
      <w:r w:rsidRPr="009D5A29">
        <w:rPr>
          <w:sz w:val="19"/>
        </w:rPr>
        <w:tab/>
      </w:r>
      <w:r w:rsidRPr="009D5A29">
        <w:rPr>
          <w:sz w:val="19"/>
        </w:rPr>
        <w:tab/>
      </w:r>
      <w:r>
        <w:rPr>
          <w:sz w:val="19"/>
        </w:rPr>
        <w:tab/>
        <w:t>(Measures various objectives)</w:t>
      </w:r>
      <w:r>
        <w:rPr>
          <w:sz w:val="19"/>
        </w:rPr>
        <w:tab/>
      </w:r>
      <w:r w:rsidRPr="009D5A29">
        <w:rPr>
          <w:sz w:val="19"/>
        </w:rPr>
        <w:tab/>
      </w:r>
      <w:r w:rsidRPr="009D5A29">
        <w:rPr>
          <w:sz w:val="19"/>
        </w:rPr>
        <w:tab/>
        <w:t>10 pts  (each assigned)</w:t>
      </w:r>
    </w:p>
    <w:p w:rsidR="00ED2ACC" w:rsidRPr="009D5A29" w:rsidRDefault="00ED2ACC" w:rsidP="00ED2ACC">
      <w:pPr>
        <w:rPr>
          <w:rFonts w:ascii="Arial" w:hAnsi="Arial"/>
          <w:sz w:val="19"/>
        </w:rPr>
      </w:pPr>
    </w:p>
    <w:p w:rsidR="00ED2ACC" w:rsidRPr="009D5A29" w:rsidRDefault="00ED2ACC" w:rsidP="00ED2ACC">
      <w:pPr>
        <w:rPr>
          <w:caps/>
          <w:sz w:val="19"/>
        </w:rPr>
      </w:pPr>
    </w:p>
    <w:p w:rsidR="00ED2ACC" w:rsidRPr="009D5A29" w:rsidRDefault="00ED2ACC" w:rsidP="00ED2ACC">
      <w:pPr>
        <w:rPr>
          <w:rFonts w:ascii="Arial" w:hAnsi="Arial"/>
          <w:b/>
          <w:caps/>
          <w:sz w:val="19"/>
          <w:u w:val="single"/>
        </w:rPr>
      </w:pPr>
      <w:r w:rsidRPr="009D5A29">
        <w:rPr>
          <w:rFonts w:ascii="Arial" w:hAnsi="Arial"/>
          <w:b/>
          <w:caps/>
          <w:sz w:val="19"/>
          <w:u w:val="single"/>
        </w:rPr>
        <w:t>Weekly Reading Responses</w:t>
      </w:r>
    </w:p>
    <w:p w:rsidR="00ED2ACC" w:rsidRPr="009D5A29" w:rsidRDefault="00ED2ACC" w:rsidP="00ED2ACC">
      <w:pPr>
        <w:rPr>
          <w:rFonts w:ascii="Arial" w:hAnsi="Arial"/>
          <w:sz w:val="19"/>
        </w:rPr>
      </w:pPr>
      <w:r w:rsidRPr="009D5A29">
        <w:rPr>
          <w:rFonts w:ascii="Arial" w:hAnsi="Arial"/>
          <w:sz w:val="19"/>
        </w:rPr>
        <w:t>All students must complete 6 reading responses over the course of the semester.  The reading response must be turned in at the beginning of class.  Students may not turn in late weekly reading responses for any reason.  You may choose which format your prefer for completing the reading responses including:</w:t>
      </w:r>
    </w:p>
    <w:p w:rsidR="00ED2ACC" w:rsidRPr="009D5A29" w:rsidRDefault="00ED2ACC" w:rsidP="00ED2ACC">
      <w:pPr>
        <w:pStyle w:val="ColorfulList-Accent1"/>
        <w:numPr>
          <w:ilvl w:val="0"/>
          <w:numId w:val="7"/>
        </w:numPr>
        <w:rPr>
          <w:rFonts w:ascii="Arial" w:hAnsi="Arial"/>
          <w:sz w:val="19"/>
        </w:rPr>
      </w:pPr>
      <w:r w:rsidRPr="009D5A29">
        <w:rPr>
          <w:rFonts w:ascii="Arial" w:hAnsi="Arial"/>
          <w:sz w:val="19"/>
        </w:rPr>
        <w:t>Reading Response Worksheet</w:t>
      </w:r>
    </w:p>
    <w:p w:rsidR="00ED2ACC" w:rsidRPr="009D5A29" w:rsidRDefault="00ED2ACC" w:rsidP="00ED2ACC">
      <w:pPr>
        <w:pStyle w:val="ColorfulList-Accent1"/>
        <w:numPr>
          <w:ilvl w:val="0"/>
          <w:numId w:val="7"/>
        </w:numPr>
        <w:rPr>
          <w:rFonts w:ascii="Arial" w:hAnsi="Arial"/>
          <w:sz w:val="19"/>
        </w:rPr>
      </w:pPr>
      <w:r w:rsidRPr="009D5A29">
        <w:rPr>
          <w:rFonts w:ascii="Arial" w:hAnsi="Arial"/>
          <w:sz w:val="19"/>
        </w:rPr>
        <w:t>Reading Response Graphic Organizer (several options)</w:t>
      </w:r>
    </w:p>
    <w:p w:rsidR="00ED2ACC" w:rsidRPr="009D5A29" w:rsidRDefault="00ED2ACC" w:rsidP="00ED2ACC">
      <w:pPr>
        <w:pStyle w:val="ColorfulList-Accent1"/>
        <w:numPr>
          <w:ilvl w:val="0"/>
          <w:numId w:val="7"/>
        </w:numPr>
        <w:rPr>
          <w:rFonts w:ascii="Arial" w:hAnsi="Arial"/>
          <w:sz w:val="19"/>
        </w:rPr>
      </w:pPr>
      <w:r w:rsidRPr="009D5A29">
        <w:rPr>
          <w:rFonts w:ascii="Arial" w:hAnsi="Arial"/>
          <w:sz w:val="19"/>
        </w:rPr>
        <w:t>Concept Map</w:t>
      </w:r>
    </w:p>
    <w:p w:rsidR="00ED2ACC" w:rsidRPr="009D5A29" w:rsidRDefault="00ED2ACC" w:rsidP="00ED2ACC">
      <w:pPr>
        <w:pStyle w:val="ColorfulList-Accent1"/>
        <w:numPr>
          <w:ilvl w:val="0"/>
          <w:numId w:val="7"/>
        </w:numPr>
        <w:rPr>
          <w:rFonts w:ascii="Arial" w:hAnsi="Arial"/>
          <w:sz w:val="19"/>
        </w:rPr>
      </w:pPr>
      <w:r w:rsidRPr="009D5A29">
        <w:rPr>
          <w:rFonts w:ascii="Arial" w:hAnsi="Arial"/>
          <w:sz w:val="19"/>
        </w:rPr>
        <w:t xml:space="preserve">More types may be added during the semester—check the wiki </w:t>
      </w:r>
    </w:p>
    <w:p w:rsidR="00ED2ACC" w:rsidRPr="009D5A29" w:rsidRDefault="00ED2ACC" w:rsidP="00ED2ACC">
      <w:pPr>
        <w:rPr>
          <w:rFonts w:ascii="Arial" w:hAnsi="Arial"/>
          <w:sz w:val="19"/>
        </w:rPr>
      </w:pPr>
    </w:p>
    <w:p w:rsidR="00ED2ACC" w:rsidRPr="009D5A29" w:rsidRDefault="00ED2ACC" w:rsidP="00ED2ACC">
      <w:pPr>
        <w:rPr>
          <w:rFonts w:ascii="Arial" w:hAnsi="Arial"/>
          <w:sz w:val="19"/>
        </w:rPr>
      </w:pPr>
      <w:r w:rsidRPr="009D5A29">
        <w:rPr>
          <w:rFonts w:ascii="Arial" w:hAnsi="Arial"/>
          <w:sz w:val="19"/>
        </w:rPr>
        <w:t>Examples of each kind of response can be found on the wiki page for this course:</w:t>
      </w:r>
    </w:p>
    <w:p w:rsidR="00ED2ACC" w:rsidRPr="009D5A29" w:rsidRDefault="00ED2ACC" w:rsidP="00ED2ACC">
      <w:pPr>
        <w:rPr>
          <w:rFonts w:ascii="Arial" w:hAnsi="Arial"/>
          <w:b/>
          <w:color w:val="000000"/>
          <w:sz w:val="19"/>
        </w:rPr>
      </w:pPr>
      <w:r w:rsidRPr="009D5A29">
        <w:rPr>
          <w:rFonts w:ascii="Lucida Grande" w:hAnsi="Lucida Grande"/>
          <w:b/>
          <w:color w:val="000000"/>
          <w:sz w:val="19"/>
        </w:rPr>
        <w:t>http://metroteacher.wikispaces.com/</w:t>
      </w:r>
    </w:p>
    <w:p w:rsidR="00ED2ACC" w:rsidRDefault="00ED2ACC" w:rsidP="00687B7D">
      <w:pPr>
        <w:rPr>
          <w:rFonts w:ascii="Arial" w:hAnsi="Arial"/>
          <w:b/>
          <w:caps/>
          <w:sz w:val="20"/>
        </w:rPr>
      </w:pPr>
    </w:p>
    <w:p w:rsidR="00687B7D" w:rsidRDefault="00687B7D" w:rsidP="00687B7D">
      <w:pPr>
        <w:rPr>
          <w:rFonts w:ascii="Arial" w:hAnsi="Arial"/>
          <w:b/>
          <w:caps/>
          <w:sz w:val="20"/>
        </w:rPr>
      </w:pPr>
    </w:p>
    <w:p w:rsidR="00687B7D" w:rsidRDefault="00687B7D" w:rsidP="00687B7D">
      <w:pPr>
        <w:jc w:val="center"/>
        <w:rPr>
          <w:rFonts w:ascii="Arial" w:hAnsi="Arial"/>
          <w:b/>
          <w:caps/>
          <w:sz w:val="20"/>
        </w:rPr>
      </w:pPr>
    </w:p>
    <w:p w:rsidR="00687B7D" w:rsidRDefault="00687B7D" w:rsidP="00687B7D">
      <w:pPr>
        <w:jc w:val="center"/>
        <w:rPr>
          <w:rFonts w:ascii="Arial" w:hAnsi="Arial"/>
          <w:b/>
          <w:caps/>
          <w:sz w:val="20"/>
        </w:rPr>
      </w:pPr>
    </w:p>
    <w:p w:rsidR="00687B7D" w:rsidRDefault="00687B7D" w:rsidP="00687B7D">
      <w:pPr>
        <w:jc w:val="center"/>
        <w:rPr>
          <w:rFonts w:ascii="Arial" w:hAnsi="Arial"/>
          <w:b/>
          <w:caps/>
          <w:sz w:val="20"/>
        </w:rPr>
      </w:pPr>
    </w:p>
    <w:p w:rsidR="00687B7D" w:rsidRDefault="00687B7D" w:rsidP="00687B7D">
      <w:pPr>
        <w:jc w:val="center"/>
        <w:rPr>
          <w:rFonts w:ascii="Arial" w:hAnsi="Arial"/>
          <w:b/>
          <w:caps/>
          <w:sz w:val="20"/>
        </w:rPr>
      </w:pPr>
    </w:p>
    <w:p w:rsidR="00ED2ACC" w:rsidRDefault="00ED2ACC" w:rsidP="00687B7D">
      <w:pPr>
        <w:jc w:val="center"/>
        <w:rPr>
          <w:rFonts w:ascii="Arial" w:hAnsi="Arial"/>
          <w:b/>
          <w:caps/>
          <w:sz w:val="20"/>
        </w:rPr>
      </w:pPr>
      <w:r w:rsidRPr="000F3EDF">
        <w:rPr>
          <w:rFonts w:ascii="Arial" w:hAnsi="Arial"/>
          <w:b/>
          <w:caps/>
          <w:sz w:val="20"/>
        </w:rPr>
        <w:t>Tentative Class Schedule</w:t>
      </w:r>
    </w:p>
    <w:p w:rsidR="00ED2ACC" w:rsidRDefault="00ED2ACC" w:rsidP="00ED2ACC"/>
    <w:tbl>
      <w:tblPr>
        <w:tblW w:w="13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01"/>
        <w:gridCol w:w="2077"/>
        <w:gridCol w:w="3680"/>
        <w:gridCol w:w="5311"/>
      </w:tblGrid>
      <w:tr w:rsidR="00606401" w:rsidRPr="000E6462">
        <w:trPr>
          <w:cantSplit/>
          <w:trHeight w:val="384"/>
        </w:trPr>
        <w:tc>
          <w:tcPr>
            <w:tcW w:w="2001" w:type="dxa"/>
          </w:tcPr>
          <w:p w:rsidR="00606401" w:rsidRPr="00200915" w:rsidRDefault="00606401" w:rsidP="00ED2ACC">
            <w:pPr>
              <w:jc w:val="center"/>
              <w:rPr>
                <w:rFonts w:ascii="Arial" w:hAnsi="Arial"/>
                <w:b/>
                <w:sz w:val="20"/>
              </w:rPr>
            </w:pPr>
            <w:r w:rsidRPr="00200915">
              <w:rPr>
                <w:rFonts w:ascii="Arial" w:hAnsi="Arial"/>
                <w:b/>
                <w:sz w:val="20"/>
              </w:rPr>
              <w:t>Date</w:t>
            </w:r>
          </w:p>
        </w:tc>
        <w:tc>
          <w:tcPr>
            <w:tcW w:w="2077" w:type="dxa"/>
          </w:tcPr>
          <w:p w:rsidR="00606401" w:rsidRPr="00200915" w:rsidRDefault="00606401" w:rsidP="00ED2ACC">
            <w:pPr>
              <w:jc w:val="center"/>
              <w:rPr>
                <w:rFonts w:ascii="Arial" w:hAnsi="Arial"/>
                <w:b/>
                <w:sz w:val="20"/>
              </w:rPr>
            </w:pPr>
            <w:r w:rsidRPr="00200915">
              <w:rPr>
                <w:rFonts w:ascii="Arial" w:hAnsi="Arial"/>
                <w:b/>
                <w:sz w:val="20"/>
              </w:rPr>
              <w:t>Focus Questions</w:t>
            </w:r>
          </w:p>
        </w:tc>
        <w:tc>
          <w:tcPr>
            <w:tcW w:w="3680" w:type="dxa"/>
          </w:tcPr>
          <w:p w:rsidR="00606401" w:rsidRPr="00200915" w:rsidRDefault="00606401" w:rsidP="00ED2ACC">
            <w:pPr>
              <w:jc w:val="center"/>
              <w:rPr>
                <w:rFonts w:ascii="Arial" w:hAnsi="Arial"/>
                <w:b/>
                <w:sz w:val="20"/>
              </w:rPr>
            </w:pPr>
            <w:r w:rsidRPr="00200915">
              <w:rPr>
                <w:rFonts w:ascii="Arial" w:hAnsi="Arial"/>
                <w:b/>
                <w:sz w:val="20"/>
              </w:rPr>
              <w:t>Topic and Assigned Reading</w:t>
            </w:r>
          </w:p>
        </w:tc>
        <w:tc>
          <w:tcPr>
            <w:tcW w:w="5311" w:type="dxa"/>
          </w:tcPr>
          <w:p w:rsidR="00606401" w:rsidRPr="00200915" w:rsidRDefault="00606401" w:rsidP="00ED2ACC">
            <w:pPr>
              <w:jc w:val="center"/>
              <w:rPr>
                <w:rFonts w:ascii="Arial" w:hAnsi="Arial"/>
                <w:b/>
                <w:sz w:val="20"/>
              </w:rPr>
            </w:pPr>
            <w:r w:rsidRPr="00200915">
              <w:rPr>
                <w:rFonts w:ascii="Arial" w:hAnsi="Arial"/>
                <w:b/>
                <w:sz w:val="20"/>
              </w:rPr>
              <w:t>Assignments Due</w:t>
            </w:r>
          </w:p>
          <w:p w:rsidR="00606401" w:rsidRPr="00200915" w:rsidRDefault="00606401" w:rsidP="00ED2ACC">
            <w:pPr>
              <w:jc w:val="center"/>
              <w:rPr>
                <w:rFonts w:ascii="Arial" w:hAnsi="Arial"/>
                <w:b/>
                <w:sz w:val="20"/>
              </w:rPr>
            </w:pPr>
          </w:p>
        </w:tc>
      </w:tr>
      <w:tr w:rsidR="00606401" w:rsidRPr="000E6462">
        <w:trPr>
          <w:cantSplit/>
          <w:trHeight w:val="1395"/>
        </w:trPr>
        <w:tc>
          <w:tcPr>
            <w:tcW w:w="2001" w:type="dxa"/>
          </w:tcPr>
          <w:p w:rsidR="00606401" w:rsidRPr="00200915" w:rsidRDefault="00606401" w:rsidP="00606401">
            <w:pPr>
              <w:rPr>
                <w:rFonts w:ascii="Arial" w:hAnsi="Arial"/>
                <w:b/>
                <w:sz w:val="20"/>
              </w:rPr>
            </w:pPr>
            <w:r w:rsidRPr="00200915">
              <w:rPr>
                <w:rFonts w:ascii="Arial" w:hAnsi="Arial"/>
                <w:b/>
                <w:sz w:val="20"/>
              </w:rPr>
              <w:t xml:space="preserve">Tuesday, June 1 </w:t>
            </w:r>
          </w:p>
        </w:tc>
        <w:tc>
          <w:tcPr>
            <w:tcW w:w="2077" w:type="dxa"/>
          </w:tcPr>
          <w:p w:rsidR="00606401" w:rsidRPr="00200915" w:rsidRDefault="00F21243" w:rsidP="00ED2ACC">
            <w:pPr>
              <w:rPr>
                <w:rFonts w:ascii="Arial" w:hAnsi="Arial"/>
                <w:sz w:val="20"/>
              </w:rPr>
            </w:pPr>
            <w:r w:rsidRPr="00200915">
              <w:rPr>
                <w:rFonts w:ascii="Arial" w:hAnsi="Arial"/>
                <w:sz w:val="20"/>
              </w:rPr>
              <w:t xml:space="preserve">What </w:t>
            </w:r>
            <w:r w:rsidR="00100A28" w:rsidRPr="00200915">
              <w:rPr>
                <w:rFonts w:ascii="Arial" w:hAnsi="Arial"/>
                <w:sz w:val="20"/>
              </w:rPr>
              <w:t xml:space="preserve">do </w:t>
            </w:r>
            <w:r w:rsidRPr="00200915">
              <w:rPr>
                <w:rFonts w:ascii="Arial" w:hAnsi="Arial"/>
                <w:sz w:val="20"/>
              </w:rPr>
              <w:t>Teachers do</w:t>
            </w:r>
            <w:r w:rsidR="00100A28" w:rsidRPr="00200915">
              <w:rPr>
                <w:rFonts w:ascii="Arial" w:hAnsi="Arial"/>
                <w:sz w:val="20"/>
              </w:rPr>
              <w:t>?</w:t>
            </w:r>
          </w:p>
        </w:tc>
        <w:tc>
          <w:tcPr>
            <w:tcW w:w="3680" w:type="dxa"/>
          </w:tcPr>
          <w:p w:rsidR="006A6560" w:rsidRDefault="00606401" w:rsidP="00100A28">
            <w:pPr>
              <w:rPr>
                <w:rFonts w:ascii="Arial" w:hAnsi="Arial"/>
                <w:sz w:val="20"/>
              </w:rPr>
            </w:pPr>
            <w:r w:rsidRPr="00200915">
              <w:rPr>
                <w:rFonts w:ascii="Arial" w:hAnsi="Arial"/>
                <w:sz w:val="20"/>
              </w:rPr>
              <w:t xml:space="preserve">Introduction to course </w:t>
            </w:r>
          </w:p>
          <w:p w:rsidR="006A6560" w:rsidRDefault="006A6560" w:rsidP="00100A28">
            <w:pPr>
              <w:rPr>
                <w:rFonts w:ascii="Arial" w:hAnsi="Arial"/>
                <w:sz w:val="20"/>
              </w:rPr>
            </w:pPr>
            <w:r>
              <w:rPr>
                <w:rFonts w:ascii="Arial" w:hAnsi="Arial"/>
                <w:sz w:val="20"/>
              </w:rPr>
              <w:t>Philosophy Tree Assignment</w:t>
            </w:r>
          </w:p>
          <w:p w:rsidR="006A6560" w:rsidRDefault="006A6560" w:rsidP="00100A28">
            <w:pPr>
              <w:rPr>
                <w:rFonts w:ascii="Arial" w:hAnsi="Arial"/>
                <w:sz w:val="20"/>
              </w:rPr>
            </w:pPr>
            <w:r>
              <w:rPr>
                <w:rFonts w:ascii="Arial" w:hAnsi="Arial"/>
                <w:sz w:val="20"/>
              </w:rPr>
              <w:t>Reading Responses</w:t>
            </w:r>
          </w:p>
          <w:p w:rsidR="006A6560" w:rsidRDefault="006A6560" w:rsidP="00100A28">
            <w:pPr>
              <w:rPr>
                <w:rFonts w:ascii="Arial" w:hAnsi="Arial"/>
                <w:sz w:val="20"/>
              </w:rPr>
            </w:pPr>
            <w:r>
              <w:rPr>
                <w:rFonts w:ascii="Arial" w:hAnsi="Arial"/>
                <w:sz w:val="20"/>
              </w:rPr>
              <w:t>Group Presentation</w:t>
            </w:r>
          </w:p>
          <w:p w:rsidR="006A6560" w:rsidRDefault="006A6560" w:rsidP="00100A28">
            <w:pPr>
              <w:rPr>
                <w:rFonts w:ascii="Arial" w:hAnsi="Arial"/>
                <w:sz w:val="20"/>
              </w:rPr>
            </w:pPr>
            <w:r>
              <w:rPr>
                <w:rFonts w:ascii="Arial" w:hAnsi="Arial"/>
                <w:sz w:val="20"/>
              </w:rPr>
              <w:t>Quizzes on Blackboard</w:t>
            </w:r>
          </w:p>
          <w:p w:rsidR="00100A28" w:rsidRPr="00200915" w:rsidRDefault="008078C6" w:rsidP="00100A28">
            <w:pPr>
              <w:rPr>
                <w:rFonts w:ascii="Arial" w:hAnsi="Arial"/>
                <w:sz w:val="20"/>
              </w:rPr>
            </w:pPr>
            <w:r>
              <w:rPr>
                <w:rFonts w:ascii="Arial" w:hAnsi="Arial"/>
                <w:sz w:val="20"/>
              </w:rPr>
              <w:t>Legal Case Study</w:t>
            </w:r>
          </w:p>
          <w:p w:rsidR="00606401" w:rsidRPr="00200915" w:rsidRDefault="00100A28" w:rsidP="00100A28">
            <w:pPr>
              <w:rPr>
                <w:rFonts w:ascii="Arial" w:hAnsi="Arial"/>
                <w:sz w:val="20"/>
              </w:rPr>
            </w:pPr>
            <w:r w:rsidRPr="00200915">
              <w:rPr>
                <w:rFonts w:ascii="Arial" w:hAnsi="Arial"/>
                <w:sz w:val="20"/>
              </w:rPr>
              <w:t>Ch 1: The Teaching Profession</w:t>
            </w:r>
          </w:p>
        </w:tc>
        <w:tc>
          <w:tcPr>
            <w:tcW w:w="5311" w:type="dxa"/>
          </w:tcPr>
          <w:p w:rsidR="00606401" w:rsidRPr="00200915" w:rsidRDefault="00606401">
            <w:pPr>
              <w:rPr>
                <w:rFonts w:ascii="Arial" w:hAnsi="Arial"/>
                <w:sz w:val="20"/>
              </w:rPr>
            </w:pPr>
          </w:p>
        </w:tc>
      </w:tr>
      <w:tr w:rsidR="00606401" w:rsidRPr="000E6462">
        <w:trPr>
          <w:cantSplit/>
          <w:trHeight w:val="1812"/>
        </w:trPr>
        <w:tc>
          <w:tcPr>
            <w:tcW w:w="2001" w:type="dxa"/>
          </w:tcPr>
          <w:p w:rsidR="00606401" w:rsidRPr="00200915" w:rsidRDefault="00606401">
            <w:pPr>
              <w:rPr>
                <w:rFonts w:ascii="Arial" w:hAnsi="Arial"/>
                <w:b/>
                <w:sz w:val="20"/>
              </w:rPr>
            </w:pPr>
            <w:r w:rsidRPr="00200915">
              <w:rPr>
                <w:rFonts w:ascii="Arial" w:hAnsi="Arial"/>
                <w:b/>
                <w:sz w:val="20"/>
              </w:rPr>
              <w:t xml:space="preserve">Tuesday, June 8 </w:t>
            </w:r>
          </w:p>
        </w:tc>
        <w:tc>
          <w:tcPr>
            <w:tcW w:w="2077" w:type="dxa"/>
          </w:tcPr>
          <w:p w:rsidR="00606401" w:rsidRPr="00200915" w:rsidRDefault="00100A28" w:rsidP="00ED2ACC">
            <w:pPr>
              <w:rPr>
                <w:rFonts w:ascii="Arial" w:hAnsi="Arial"/>
                <w:sz w:val="20"/>
              </w:rPr>
            </w:pPr>
            <w:r w:rsidRPr="00200915">
              <w:rPr>
                <w:rFonts w:ascii="Arial" w:hAnsi="Arial"/>
                <w:sz w:val="20"/>
              </w:rPr>
              <w:t>Why do we have schooling?</w:t>
            </w:r>
          </w:p>
        </w:tc>
        <w:tc>
          <w:tcPr>
            <w:tcW w:w="3680" w:type="dxa"/>
          </w:tcPr>
          <w:p w:rsidR="00100A28" w:rsidRPr="00200915" w:rsidRDefault="00100A28" w:rsidP="00ED2ACC">
            <w:pPr>
              <w:rPr>
                <w:rFonts w:ascii="Arial" w:hAnsi="Arial"/>
                <w:sz w:val="20"/>
              </w:rPr>
            </w:pPr>
            <w:r w:rsidRPr="00200915">
              <w:rPr>
                <w:rFonts w:ascii="Arial" w:hAnsi="Arial"/>
                <w:sz w:val="20"/>
              </w:rPr>
              <w:t>Ch 2: Today’s Teachers</w:t>
            </w:r>
          </w:p>
          <w:p w:rsidR="00100A28" w:rsidRPr="00200915" w:rsidRDefault="00100A28" w:rsidP="00ED2ACC">
            <w:pPr>
              <w:rPr>
                <w:rFonts w:ascii="Arial" w:hAnsi="Arial"/>
                <w:sz w:val="20"/>
              </w:rPr>
            </w:pPr>
            <w:r w:rsidRPr="00200915">
              <w:rPr>
                <w:rFonts w:ascii="Arial" w:hAnsi="Arial"/>
                <w:sz w:val="20"/>
              </w:rPr>
              <w:t>Ch 4: Philosophical Foundations of US Educations</w:t>
            </w:r>
          </w:p>
          <w:p w:rsidR="00200915" w:rsidRPr="00200915" w:rsidRDefault="00200915" w:rsidP="00200915">
            <w:pPr>
              <w:rPr>
                <w:rFonts w:ascii="Arial" w:hAnsi="Arial"/>
                <w:i/>
                <w:sz w:val="20"/>
              </w:rPr>
            </w:pPr>
          </w:p>
          <w:p w:rsidR="00200915" w:rsidRPr="00200915" w:rsidRDefault="00200915" w:rsidP="00200915">
            <w:pPr>
              <w:rPr>
                <w:rFonts w:ascii="Arial" w:hAnsi="Arial"/>
                <w:i/>
                <w:sz w:val="20"/>
              </w:rPr>
            </w:pPr>
            <w:r w:rsidRPr="00200915">
              <w:rPr>
                <w:rFonts w:ascii="Arial" w:hAnsi="Arial"/>
                <w:i/>
                <w:sz w:val="20"/>
              </w:rPr>
              <w:t>Explore Philosophies Website</w:t>
            </w:r>
          </w:p>
          <w:p w:rsidR="00200915" w:rsidRPr="00200915" w:rsidRDefault="00200915" w:rsidP="00200915">
            <w:pPr>
              <w:rPr>
                <w:rFonts w:ascii="Arial" w:hAnsi="Arial"/>
                <w:sz w:val="20"/>
              </w:rPr>
            </w:pPr>
            <w:hyperlink r:id="rId8" w:history="1">
              <w:r w:rsidRPr="00200915">
                <w:rPr>
                  <w:rStyle w:val="Hyperlink"/>
                  <w:rFonts w:ascii="Arial" w:hAnsi="Arial"/>
                  <w:sz w:val="20"/>
                </w:rPr>
                <w:t>http://www</w:t>
              </w:r>
              <w:r w:rsidRPr="00200915">
                <w:rPr>
                  <w:rStyle w:val="Hyperlink"/>
                  <w:rFonts w:ascii="Arial" w:hAnsi="Arial"/>
                  <w:sz w:val="20"/>
                </w:rPr>
                <w:t>.</w:t>
              </w:r>
              <w:r w:rsidRPr="00200915">
                <w:rPr>
                  <w:rStyle w:val="Hyperlink"/>
                  <w:rFonts w:ascii="Arial" w:hAnsi="Arial"/>
                  <w:sz w:val="20"/>
                </w:rPr>
                <w:t>myteachingphilosophy.com/</w:t>
              </w:r>
            </w:hyperlink>
          </w:p>
          <w:p w:rsidR="00200915" w:rsidRPr="00200915" w:rsidRDefault="00200915" w:rsidP="00200915">
            <w:pPr>
              <w:rPr>
                <w:rFonts w:ascii="Arial" w:hAnsi="Arial"/>
                <w:sz w:val="20"/>
              </w:rPr>
            </w:pPr>
            <w:r w:rsidRPr="00200915">
              <w:rPr>
                <w:rFonts w:ascii="Arial" w:hAnsi="Arial"/>
                <w:sz w:val="20"/>
              </w:rPr>
              <w:t>Username: philosophy</w:t>
            </w:r>
          </w:p>
          <w:p w:rsidR="00200915" w:rsidRPr="00200915" w:rsidRDefault="00200915" w:rsidP="00200915">
            <w:pPr>
              <w:rPr>
                <w:rFonts w:ascii="Arial" w:hAnsi="Arial"/>
                <w:sz w:val="20"/>
              </w:rPr>
            </w:pPr>
            <w:r w:rsidRPr="00200915">
              <w:rPr>
                <w:rFonts w:ascii="Arial" w:hAnsi="Arial"/>
                <w:sz w:val="20"/>
              </w:rPr>
              <w:t>Password: web</w:t>
            </w:r>
          </w:p>
          <w:p w:rsidR="00200915" w:rsidRPr="00200915" w:rsidRDefault="00200915" w:rsidP="00200915">
            <w:pPr>
              <w:rPr>
                <w:rFonts w:ascii="Arial" w:hAnsi="Arial"/>
              </w:rPr>
            </w:pPr>
            <w:r w:rsidRPr="00200915">
              <w:rPr>
                <w:rFonts w:ascii="Arial" w:hAnsi="Arial"/>
                <w:sz w:val="20"/>
              </w:rPr>
              <w:t>Complete entire Module</w:t>
            </w:r>
            <w:r w:rsidRPr="00200915">
              <w:rPr>
                <w:rFonts w:ascii="Arial" w:hAnsi="Arial"/>
              </w:rPr>
              <w:t xml:space="preserve"> </w:t>
            </w:r>
          </w:p>
          <w:p w:rsidR="00606401" w:rsidRPr="00200915" w:rsidRDefault="00606401" w:rsidP="00ED2ACC">
            <w:pPr>
              <w:rPr>
                <w:rFonts w:ascii="Arial" w:hAnsi="Arial"/>
                <w:sz w:val="20"/>
              </w:rPr>
            </w:pPr>
          </w:p>
        </w:tc>
        <w:tc>
          <w:tcPr>
            <w:tcW w:w="5311" w:type="dxa"/>
          </w:tcPr>
          <w:p w:rsidR="00200915" w:rsidRPr="00200915" w:rsidRDefault="00606401" w:rsidP="00ED2ACC">
            <w:pPr>
              <w:rPr>
                <w:rFonts w:ascii="Arial" w:hAnsi="Arial"/>
                <w:b/>
                <w:sz w:val="20"/>
              </w:rPr>
            </w:pPr>
            <w:r w:rsidRPr="00200915">
              <w:rPr>
                <w:rFonts w:ascii="Arial" w:hAnsi="Arial"/>
                <w:b/>
                <w:sz w:val="20"/>
              </w:rPr>
              <w:t>Reading Response Chapter</w:t>
            </w:r>
            <w:r w:rsidR="00100A28" w:rsidRPr="00200915">
              <w:rPr>
                <w:rFonts w:ascii="Arial" w:hAnsi="Arial"/>
                <w:b/>
                <w:sz w:val="20"/>
              </w:rPr>
              <w:t xml:space="preserve">s 2 and </w:t>
            </w:r>
            <w:proofErr w:type="gramStart"/>
            <w:r w:rsidR="00100A28" w:rsidRPr="00200915">
              <w:rPr>
                <w:rFonts w:ascii="Arial" w:hAnsi="Arial"/>
                <w:b/>
                <w:sz w:val="20"/>
              </w:rPr>
              <w:t>4</w:t>
            </w:r>
            <w:r w:rsidR="00200915" w:rsidRPr="00200915">
              <w:rPr>
                <w:rFonts w:ascii="Arial" w:hAnsi="Arial"/>
                <w:b/>
                <w:sz w:val="20"/>
              </w:rPr>
              <w:t xml:space="preserve">  emailed</w:t>
            </w:r>
            <w:proofErr w:type="gramEnd"/>
            <w:r w:rsidR="00200915" w:rsidRPr="00200915">
              <w:rPr>
                <w:rFonts w:ascii="Arial" w:hAnsi="Arial"/>
                <w:b/>
                <w:sz w:val="20"/>
              </w:rPr>
              <w:t xml:space="preserve"> to me</w:t>
            </w:r>
          </w:p>
          <w:p w:rsidR="00200915" w:rsidRPr="00200915" w:rsidRDefault="00200915" w:rsidP="00ED2ACC">
            <w:pPr>
              <w:rPr>
                <w:rFonts w:ascii="Arial" w:hAnsi="Arial"/>
                <w:b/>
                <w:sz w:val="20"/>
              </w:rPr>
            </w:pPr>
          </w:p>
          <w:p w:rsidR="00606401" w:rsidRPr="00200915" w:rsidRDefault="00200915" w:rsidP="00200915">
            <w:pPr>
              <w:rPr>
                <w:rFonts w:ascii="Arial" w:hAnsi="Arial"/>
                <w:b/>
                <w:sz w:val="20"/>
              </w:rPr>
            </w:pPr>
            <w:r w:rsidRPr="00200915">
              <w:rPr>
                <w:rFonts w:ascii="Arial" w:hAnsi="Arial"/>
                <w:b/>
                <w:sz w:val="20"/>
              </w:rPr>
              <w:t>Email me your reflections from the Module and a copy of your final survey.</w:t>
            </w:r>
          </w:p>
          <w:p w:rsidR="00200915" w:rsidRDefault="00200915" w:rsidP="00ED2ACC">
            <w:pPr>
              <w:rPr>
                <w:rFonts w:ascii="Arial" w:hAnsi="Arial"/>
                <w:b/>
                <w:sz w:val="20"/>
              </w:rPr>
            </w:pPr>
          </w:p>
          <w:p w:rsidR="00034B66" w:rsidRDefault="00200915" w:rsidP="00ED2ACC">
            <w:pPr>
              <w:rPr>
                <w:rFonts w:ascii="Arial" w:hAnsi="Arial"/>
                <w:b/>
                <w:sz w:val="20"/>
              </w:rPr>
            </w:pPr>
            <w:r>
              <w:rPr>
                <w:rFonts w:ascii="Arial" w:hAnsi="Arial"/>
                <w:b/>
                <w:sz w:val="20"/>
              </w:rPr>
              <w:t xml:space="preserve">Assignments are due by 6 </w:t>
            </w:r>
            <w:proofErr w:type="spellStart"/>
            <w:r>
              <w:rPr>
                <w:rFonts w:ascii="Arial" w:hAnsi="Arial"/>
                <w:b/>
                <w:sz w:val="20"/>
              </w:rPr>
              <w:t>p.m</w:t>
            </w:r>
            <w:proofErr w:type="spellEnd"/>
            <w:r w:rsidR="006A6560">
              <w:rPr>
                <w:rFonts w:ascii="Arial" w:hAnsi="Arial"/>
                <w:b/>
                <w:sz w:val="20"/>
              </w:rPr>
              <w:t>, Tuesday, June 8</w:t>
            </w:r>
            <w:r>
              <w:rPr>
                <w:rFonts w:ascii="Arial" w:hAnsi="Arial"/>
                <w:b/>
                <w:sz w:val="20"/>
              </w:rPr>
              <w:t>.</w:t>
            </w:r>
          </w:p>
          <w:p w:rsidR="00034B66" w:rsidRDefault="00034B66" w:rsidP="00ED2ACC">
            <w:pPr>
              <w:rPr>
                <w:rFonts w:ascii="Arial" w:hAnsi="Arial"/>
                <w:b/>
                <w:sz w:val="20"/>
              </w:rPr>
            </w:pPr>
          </w:p>
          <w:p w:rsidR="00606401" w:rsidRPr="00200915" w:rsidRDefault="00034B66" w:rsidP="00ED2ACC">
            <w:pPr>
              <w:rPr>
                <w:rFonts w:ascii="Arial" w:hAnsi="Arial"/>
                <w:b/>
                <w:sz w:val="20"/>
              </w:rPr>
            </w:pPr>
            <w:r>
              <w:rPr>
                <w:rFonts w:ascii="Arial" w:hAnsi="Arial"/>
                <w:b/>
                <w:sz w:val="20"/>
              </w:rPr>
              <w:t xml:space="preserve">Group </w:t>
            </w:r>
            <w:proofErr w:type="gramStart"/>
            <w:r>
              <w:rPr>
                <w:rFonts w:ascii="Arial" w:hAnsi="Arial"/>
                <w:b/>
                <w:sz w:val="20"/>
              </w:rPr>
              <w:t>Planning  Time</w:t>
            </w:r>
            <w:proofErr w:type="gramEnd"/>
          </w:p>
        </w:tc>
      </w:tr>
      <w:tr w:rsidR="00606401" w:rsidRPr="000E6462">
        <w:trPr>
          <w:cantSplit/>
          <w:trHeight w:val="478"/>
        </w:trPr>
        <w:tc>
          <w:tcPr>
            <w:tcW w:w="2001" w:type="dxa"/>
          </w:tcPr>
          <w:p w:rsidR="00606401" w:rsidRPr="00200915" w:rsidRDefault="00606401">
            <w:pPr>
              <w:rPr>
                <w:rFonts w:ascii="Arial" w:hAnsi="Arial"/>
                <w:b/>
                <w:sz w:val="20"/>
              </w:rPr>
            </w:pPr>
            <w:r w:rsidRPr="00200915">
              <w:rPr>
                <w:rFonts w:ascii="Arial" w:hAnsi="Arial"/>
                <w:b/>
                <w:sz w:val="20"/>
              </w:rPr>
              <w:t xml:space="preserve">Tuesday, June 15 </w:t>
            </w:r>
          </w:p>
        </w:tc>
        <w:tc>
          <w:tcPr>
            <w:tcW w:w="2077" w:type="dxa"/>
          </w:tcPr>
          <w:p w:rsidR="00606401" w:rsidRPr="00200915" w:rsidRDefault="00100A28" w:rsidP="00ED2ACC">
            <w:pPr>
              <w:rPr>
                <w:rFonts w:ascii="Arial" w:hAnsi="Arial"/>
                <w:sz w:val="20"/>
                <w:szCs w:val="20"/>
              </w:rPr>
            </w:pPr>
            <w:r w:rsidRPr="00200915">
              <w:rPr>
                <w:rFonts w:ascii="Arial" w:hAnsi="Arial"/>
                <w:sz w:val="20"/>
              </w:rPr>
              <w:t>Why do we have schooling?</w:t>
            </w:r>
          </w:p>
        </w:tc>
        <w:tc>
          <w:tcPr>
            <w:tcW w:w="3680" w:type="dxa"/>
          </w:tcPr>
          <w:p w:rsidR="00100A28" w:rsidRPr="00200915" w:rsidRDefault="00100A28" w:rsidP="00ED2ACC">
            <w:pPr>
              <w:rPr>
                <w:rFonts w:ascii="Arial" w:hAnsi="Arial"/>
                <w:sz w:val="20"/>
                <w:szCs w:val="20"/>
              </w:rPr>
            </w:pPr>
            <w:r w:rsidRPr="00200915">
              <w:rPr>
                <w:rFonts w:ascii="Arial" w:hAnsi="Arial"/>
                <w:sz w:val="20"/>
                <w:szCs w:val="20"/>
              </w:rPr>
              <w:t>Ch 3: Foundations of Teaching</w:t>
            </w:r>
          </w:p>
          <w:p w:rsidR="00606401" w:rsidRPr="00200915" w:rsidRDefault="00100A28" w:rsidP="00ED2ACC">
            <w:pPr>
              <w:rPr>
                <w:rFonts w:ascii="Arial" w:hAnsi="Arial"/>
                <w:sz w:val="20"/>
                <w:szCs w:val="20"/>
              </w:rPr>
            </w:pPr>
            <w:r w:rsidRPr="00200915">
              <w:rPr>
                <w:rFonts w:ascii="Arial" w:hAnsi="Arial"/>
                <w:sz w:val="20"/>
                <w:szCs w:val="20"/>
              </w:rPr>
              <w:t>Ch 5: Historical Foundations of US Education</w:t>
            </w:r>
          </w:p>
          <w:p w:rsidR="004C35B8" w:rsidRDefault="004C35B8" w:rsidP="00ED2ACC">
            <w:pPr>
              <w:rPr>
                <w:rFonts w:ascii="Arial" w:hAnsi="Arial"/>
                <w:sz w:val="20"/>
                <w:szCs w:val="20"/>
              </w:rPr>
            </w:pPr>
          </w:p>
          <w:p w:rsidR="00606401" w:rsidRPr="00200915" w:rsidRDefault="00606401" w:rsidP="00ED2ACC">
            <w:pPr>
              <w:rPr>
                <w:rFonts w:ascii="Arial" w:hAnsi="Arial"/>
                <w:sz w:val="20"/>
                <w:szCs w:val="20"/>
              </w:rPr>
            </w:pPr>
            <w:r w:rsidRPr="00200915">
              <w:rPr>
                <w:rFonts w:ascii="Arial" w:hAnsi="Arial"/>
                <w:sz w:val="20"/>
                <w:szCs w:val="20"/>
              </w:rPr>
              <w:t>Model Papers</w:t>
            </w:r>
          </w:p>
          <w:p w:rsidR="00606401" w:rsidRPr="00200915" w:rsidRDefault="00606401" w:rsidP="00ED2ACC">
            <w:pPr>
              <w:rPr>
                <w:rFonts w:ascii="Arial" w:hAnsi="Arial"/>
                <w:sz w:val="20"/>
              </w:rPr>
            </w:pPr>
          </w:p>
        </w:tc>
        <w:tc>
          <w:tcPr>
            <w:tcW w:w="5311" w:type="dxa"/>
          </w:tcPr>
          <w:p w:rsidR="00200915" w:rsidRDefault="00100A28">
            <w:pPr>
              <w:rPr>
                <w:rFonts w:ascii="Arial" w:hAnsi="Arial"/>
                <w:b/>
                <w:sz w:val="20"/>
              </w:rPr>
            </w:pPr>
            <w:r w:rsidRPr="00200915">
              <w:rPr>
                <w:rFonts w:ascii="Arial" w:hAnsi="Arial"/>
                <w:b/>
                <w:sz w:val="20"/>
              </w:rPr>
              <w:t>Reading Response Chapters 3 and 5</w:t>
            </w:r>
            <w:r w:rsidR="00200915">
              <w:rPr>
                <w:rFonts w:ascii="Arial" w:hAnsi="Arial"/>
                <w:b/>
                <w:sz w:val="20"/>
              </w:rPr>
              <w:t xml:space="preserve"> </w:t>
            </w:r>
          </w:p>
          <w:p w:rsidR="00606401" w:rsidRPr="00200915" w:rsidRDefault="00200915">
            <w:pPr>
              <w:rPr>
                <w:rFonts w:ascii="Arial" w:hAnsi="Arial"/>
                <w:b/>
                <w:sz w:val="20"/>
              </w:rPr>
            </w:pPr>
            <w:r>
              <w:rPr>
                <w:rFonts w:ascii="Arial" w:hAnsi="Arial"/>
                <w:b/>
                <w:sz w:val="20"/>
              </w:rPr>
              <w:t>Turn in-class</w:t>
            </w:r>
          </w:p>
          <w:p w:rsidR="00606401" w:rsidRPr="00200915" w:rsidRDefault="00606401">
            <w:pPr>
              <w:rPr>
                <w:rFonts w:ascii="Arial" w:hAnsi="Arial"/>
                <w:b/>
                <w:sz w:val="20"/>
              </w:rPr>
            </w:pPr>
          </w:p>
          <w:p w:rsidR="00606401" w:rsidRPr="00200915" w:rsidRDefault="00606401" w:rsidP="00ED2ACC">
            <w:pPr>
              <w:rPr>
                <w:rFonts w:ascii="Arial" w:hAnsi="Arial"/>
                <w:b/>
                <w:sz w:val="20"/>
                <w:szCs w:val="20"/>
                <w:u w:val="single"/>
              </w:rPr>
            </w:pPr>
            <w:r w:rsidRPr="00200915">
              <w:rPr>
                <w:rFonts w:ascii="Arial" w:hAnsi="Arial"/>
                <w:b/>
                <w:sz w:val="20"/>
                <w:szCs w:val="20"/>
                <w:u w:val="single"/>
              </w:rPr>
              <w:t xml:space="preserve">Due: </w:t>
            </w:r>
            <w:r w:rsidR="006A6560">
              <w:rPr>
                <w:rFonts w:ascii="Arial" w:hAnsi="Arial"/>
                <w:b/>
                <w:sz w:val="20"/>
                <w:szCs w:val="20"/>
                <w:u w:val="single"/>
              </w:rPr>
              <w:t>Foundations</w:t>
            </w:r>
            <w:r w:rsidR="008078C6">
              <w:rPr>
                <w:rFonts w:ascii="Arial" w:hAnsi="Arial"/>
                <w:b/>
                <w:sz w:val="20"/>
                <w:szCs w:val="20"/>
                <w:u w:val="single"/>
              </w:rPr>
              <w:t xml:space="preserve"> of Teaching and Historical Foundations</w:t>
            </w:r>
            <w:r w:rsidRPr="00200915">
              <w:rPr>
                <w:rFonts w:ascii="Arial" w:hAnsi="Arial"/>
                <w:b/>
                <w:sz w:val="20"/>
                <w:szCs w:val="20"/>
                <w:u w:val="single"/>
              </w:rPr>
              <w:t xml:space="preserve"> quiz on Blackboard</w:t>
            </w:r>
          </w:p>
          <w:p w:rsidR="00606401" w:rsidRPr="00200915" w:rsidRDefault="00606401">
            <w:pPr>
              <w:rPr>
                <w:rFonts w:ascii="Arial" w:hAnsi="Arial"/>
                <w:b/>
                <w:sz w:val="20"/>
              </w:rPr>
            </w:pPr>
          </w:p>
          <w:p w:rsidR="00200915" w:rsidRPr="00200915" w:rsidRDefault="00200915" w:rsidP="00200915">
            <w:pPr>
              <w:rPr>
                <w:rFonts w:ascii="Arial" w:hAnsi="Arial"/>
                <w:b/>
                <w:sz w:val="20"/>
                <w:szCs w:val="20"/>
                <w:u w:val="single"/>
              </w:rPr>
            </w:pPr>
            <w:r w:rsidRPr="00200915">
              <w:rPr>
                <w:rFonts w:ascii="Arial" w:hAnsi="Arial"/>
                <w:b/>
                <w:sz w:val="20"/>
                <w:szCs w:val="20"/>
                <w:u w:val="single"/>
              </w:rPr>
              <w:t>Due: Philosophy of Education</w:t>
            </w:r>
            <w:r w:rsidR="004C35B8">
              <w:rPr>
                <w:rFonts w:ascii="Arial" w:hAnsi="Arial"/>
                <w:b/>
                <w:sz w:val="20"/>
                <w:szCs w:val="20"/>
                <w:u w:val="single"/>
              </w:rPr>
              <w:t xml:space="preserve"> Tree Assignment</w:t>
            </w:r>
          </w:p>
          <w:p w:rsidR="00606401" w:rsidRPr="00200915" w:rsidRDefault="00606401" w:rsidP="00ED2ACC">
            <w:pPr>
              <w:rPr>
                <w:rFonts w:ascii="Arial" w:hAnsi="Arial"/>
                <w:b/>
                <w:sz w:val="20"/>
              </w:rPr>
            </w:pPr>
          </w:p>
        </w:tc>
      </w:tr>
      <w:tr w:rsidR="00606401" w:rsidRPr="000E6462">
        <w:trPr>
          <w:cantSplit/>
          <w:trHeight w:val="855"/>
        </w:trPr>
        <w:tc>
          <w:tcPr>
            <w:tcW w:w="2001" w:type="dxa"/>
          </w:tcPr>
          <w:p w:rsidR="00606401" w:rsidRPr="00200915" w:rsidRDefault="00606401">
            <w:pPr>
              <w:rPr>
                <w:rFonts w:ascii="Arial" w:hAnsi="Arial"/>
                <w:b/>
                <w:sz w:val="20"/>
              </w:rPr>
            </w:pPr>
            <w:r w:rsidRPr="00200915">
              <w:rPr>
                <w:rFonts w:ascii="Arial" w:hAnsi="Arial"/>
                <w:b/>
                <w:sz w:val="20"/>
              </w:rPr>
              <w:t xml:space="preserve">Tuesday, June 22 </w:t>
            </w:r>
          </w:p>
        </w:tc>
        <w:tc>
          <w:tcPr>
            <w:tcW w:w="2077" w:type="dxa"/>
          </w:tcPr>
          <w:p w:rsidR="00606401" w:rsidRPr="00200915" w:rsidRDefault="00F21243" w:rsidP="00ED2ACC">
            <w:pPr>
              <w:rPr>
                <w:rFonts w:ascii="Arial" w:hAnsi="Arial"/>
                <w:sz w:val="20"/>
                <w:szCs w:val="20"/>
              </w:rPr>
            </w:pPr>
            <w:r w:rsidRPr="00200915">
              <w:rPr>
                <w:rFonts w:ascii="Arial" w:hAnsi="Arial"/>
                <w:sz w:val="20"/>
              </w:rPr>
              <w:t>How do people learn?</w:t>
            </w:r>
          </w:p>
        </w:tc>
        <w:tc>
          <w:tcPr>
            <w:tcW w:w="3680" w:type="dxa"/>
          </w:tcPr>
          <w:p w:rsidR="00606401" w:rsidRPr="00200915" w:rsidRDefault="00606401" w:rsidP="00ED2ACC">
            <w:pPr>
              <w:rPr>
                <w:rFonts w:ascii="Arial" w:hAnsi="Arial"/>
                <w:sz w:val="20"/>
                <w:szCs w:val="20"/>
              </w:rPr>
            </w:pPr>
          </w:p>
          <w:p w:rsidR="00606401" w:rsidRPr="00200915" w:rsidRDefault="00606401" w:rsidP="00ED2ACC">
            <w:pPr>
              <w:rPr>
                <w:rFonts w:ascii="Arial" w:hAnsi="Arial"/>
                <w:sz w:val="20"/>
                <w:szCs w:val="20"/>
              </w:rPr>
            </w:pPr>
            <w:r w:rsidRPr="00200915">
              <w:rPr>
                <w:rFonts w:ascii="Arial" w:hAnsi="Arial"/>
                <w:sz w:val="20"/>
                <w:szCs w:val="20"/>
              </w:rPr>
              <w:t>Colorado Performance Based Standards for Teachers:</w:t>
            </w:r>
          </w:p>
          <w:p w:rsidR="00606401" w:rsidRPr="00200915" w:rsidRDefault="00606401">
            <w:pPr>
              <w:rPr>
                <w:rFonts w:ascii="Arial" w:hAnsi="Arial"/>
                <w:sz w:val="20"/>
                <w:szCs w:val="20"/>
              </w:rPr>
            </w:pPr>
            <w:r w:rsidRPr="00200915">
              <w:rPr>
                <w:rFonts w:ascii="Arial" w:hAnsi="Arial"/>
                <w:sz w:val="20"/>
                <w:szCs w:val="20"/>
              </w:rPr>
              <w:t>Group Assignment</w:t>
            </w:r>
          </w:p>
        </w:tc>
        <w:tc>
          <w:tcPr>
            <w:tcW w:w="5311" w:type="dxa"/>
          </w:tcPr>
          <w:p w:rsidR="00200915" w:rsidRPr="00200915" w:rsidRDefault="00200915" w:rsidP="00200915">
            <w:pPr>
              <w:rPr>
                <w:rFonts w:ascii="Arial" w:hAnsi="Arial"/>
                <w:b/>
                <w:sz w:val="20"/>
              </w:rPr>
            </w:pPr>
            <w:r w:rsidRPr="00200915">
              <w:rPr>
                <w:rFonts w:ascii="Arial" w:hAnsi="Arial"/>
                <w:b/>
                <w:sz w:val="20"/>
              </w:rPr>
              <w:t>Reading Response Chapter 8</w:t>
            </w:r>
          </w:p>
          <w:p w:rsidR="00200915" w:rsidRPr="00200915" w:rsidRDefault="00200915" w:rsidP="00200915">
            <w:pPr>
              <w:rPr>
                <w:rFonts w:ascii="Arial" w:hAnsi="Arial"/>
                <w:b/>
                <w:sz w:val="20"/>
              </w:rPr>
            </w:pPr>
            <w:r>
              <w:rPr>
                <w:rFonts w:ascii="Arial" w:hAnsi="Arial"/>
                <w:b/>
                <w:sz w:val="20"/>
              </w:rPr>
              <w:t>Turn in-class</w:t>
            </w:r>
          </w:p>
          <w:p w:rsidR="00606401" w:rsidRPr="00200915" w:rsidRDefault="00606401" w:rsidP="00ED2ACC">
            <w:pPr>
              <w:rPr>
                <w:rFonts w:ascii="Arial" w:hAnsi="Arial"/>
                <w:b/>
                <w:sz w:val="20"/>
              </w:rPr>
            </w:pPr>
          </w:p>
          <w:p w:rsidR="00606401" w:rsidRPr="00200915" w:rsidRDefault="00100A28" w:rsidP="00ED2ACC">
            <w:pPr>
              <w:rPr>
                <w:rFonts w:ascii="Arial" w:hAnsi="Arial"/>
                <w:b/>
                <w:sz w:val="20"/>
              </w:rPr>
            </w:pPr>
            <w:r w:rsidRPr="00200915">
              <w:rPr>
                <w:rFonts w:ascii="Arial" w:hAnsi="Arial"/>
                <w:b/>
                <w:sz w:val="20"/>
                <w:szCs w:val="20"/>
              </w:rPr>
              <w:t>Group Presentations on Teaching Standards</w:t>
            </w:r>
          </w:p>
          <w:p w:rsidR="00606401" w:rsidRPr="00200915" w:rsidRDefault="00606401" w:rsidP="00ED2ACC">
            <w:pPr>
              <w:rPr>
                <w:rFonts w:ascii="Arial" w:hAnsi="Arial"/>
                <w:b/>
                <w:sz w:val="20"/>
                <w:szCs w:val="18"/>
                <w:u w:val="single"/>
              </w:rPr>
            </w:pPr>
          </w:p>
          <w:p w:rsidR="00606401" w:rsidRPr="00200915" w:rsidRDefault="00606401" w:rsidP="00ED2ACC">
            <w:pPr>
              <w:rPr>
                <w:rFonts w:ascii="Arial" w:hAnsi="Arial"/>
                <w:b/>
                <w:sz w:val="20"/>
              </w:rPr>
            </w:pPr>
          </w:p>
        </w:tc>
      </w:tr>
      <w:tr w:rsidR="00606401" w:rsidRPr="000E6462">
        <w:trPr>
          <w:cantSplit/>
          <w:trHeight w:val="1318"/>
        </w:trPr>
        <w:tc>
          <w:tcPr>
            <w:tcW w:w="2001" w:type="dxa"/>
          </w:tcPr>
          <w:p w:rsidR="00606401" w:rsidRPr="00200915" w:rsidRDefault="00606401">
            <w:pPr>
              <w:rPr>
                <w:rFonts w:ascii="Arial" w:hAnsi="Arial"/>
                <w:b/>
                <w:sz w:val="20"/>
              </w:rPr>
            </w:pPr>
            <w:r w:rsidRPr="00200915">
              <w:rPr>
                <w:rFonts w:ascii="Arial" w:hAnsi="Arial"/>
                <w:b/>
                <w:sz w:val="20"/>
              </w:rPr>
              <w:t xml:space="preserve">Tuesday, June 29 </w:t>
            </w:r>
          </w:p>
        </w:tc>
        <w:tc>
          <w:tcPr>
            <w:tcW w:w="2077" w:type="dxa"/>
          </w:tcPr>
          <w:p w:rsidR="00606401" w:rsidRPr="00200915" w:rsidRDefault="00100A28" w:rsidP="00ED2ACC">
            <w:pPr>
              <w:rPr>
                <w:rFonts w:ascii="Arial" w:hAnsi="Arial"/>
                <w:sz w:val="20"/>
                <w:szCs w:val="20"/>
              </w:rPr>
            </w:pPr>
            <w:r w:rsidRPr="00200915">
              <w:rPr>
                <w:rFonts w:ascii="Arial" w:hAnsi="Arial"/>
                <w:sz w:val="20"/>
              </w:rPr>
              <w:t>Who decides what students are taught?</w:t>
            </w:r>
          </w:p>
        </w:tc>
        <w:tc>
          <w:tcPr>
            <w:tcW w:w="3680" w:type="dxa"/>
          </w:tcPr>
          <w:p w:rsidR="00200915" w:rsidRPr="00200915" w:rsidRDefault="00200915" w:rsidP="00ED2ACC">
            <w:pPr>
              <w:rPr>
                <w:rFonts w:ascii="Arial" w:hAnsi="Arial"/>
                <w:sz w:val="20"/>
                <w:szCs w:val="20"/>
              </w:rPr>
            </w:pPr>
            <w:r w:rsidRPr="00200915">
              <w:rPr>
                <w:rFonts w:ascii="Arial" w:hAnsi="Arial"/>
                <w:sz w:val="20"/>
                <w:szCs w:val="20"/>
              </w:rPr>
              <w:t>Ch 6: Governance and Finance of U.S. Schools</w:t>
            </w:r>
          </w:p>
          <w:p w:rsidR="00606401" w:rsidRPr="006A6560" w:rsidRDefault="00200915">
            <w:pPr>
              <w:rPr>
                <w:rFonts w:ascii="Arial" w:hAnsi="Arial"/>
                <w:sz w:val="20"/>
                <w:szCs w:val="20"/>
              </w:rPr>
            </w:pPr>
            <w:r w:rsidRPr="00200915">
              <w:rPr>
                <w:rFonts w:ascii="Arial" w:hAnsi="Arial"/>
                <w:sz w:val="20"/>
                <w:szCs w:val="20"/>
              </w:rPr>
              <w:t>Ch 7: Ethical and Legal Issues in U.S. Education</w:t>
            </w:r>
          </w:p>
        </w:tc>
        <w:tc>
          <w:tcPr>
            <w:tcW w:w="5311" w:type="dxa"/>
          </w:tcPr>
          <w:p w:rsidR="00200915" w:rsidRDefault="00606401" w:rsidP="00ED2ACC">
            <w:pPr>
              <w:rPr>
                <w:rFonts w:ascii="Arial" w:hAnsi="Arial"/>
                <w:b/>
                <w:sz w:val="20"/>
              </w:rPr>
            </w:pPr>
            <w:r w:rsidRPr="00200915">
              <w:rPr>
                <w:rFonts w:ascii="Arial" w:hAnsi="Arial"/>
                <w:b/>
                <w:sz w:val="20"/>
                <w:szCs w:val="18"/>
                <w:u w:val="single"/>
              </w:rPr>
              <w:t xml:space="preserve">Due: </w:t>
            </w:r>
            <w:r w:rsidR="006A6560">
              <w:rPr>
                <w:rFonts w:ascii="Arial" w:hAnsi="Arial"/>
                <w:b/>
                <w:sz w:val="20"/>
                <w:szCs w:val="18"/>
                <w:u w:val="single"/>
              </w:rPr>
              <w:t>Governance, Finance, Ethical and Legal Issues quiz on</w:t>
            </w:r>
            <w:r w:rsidRPr="00200915">
              <w:rPr>
                <w:rFonts w:ascii="Arial" w:hAnsi="Arial"/>
                <w:b/>
                <w:sz w:val="20"/>
                <w:szCs w:val="18"/>
                <w:u w:val="single"/>
              </w:rPr>
              <w:t xml:space="preserve"> Blackboard</w:t>
            </w:r>
            <w:r w:rsidRPr="00200915">
              <w:rPr>
                <w:rFonts w:ascii="Arial" w:hAnsi="Arial"/>
                <w:b/>
                <w:sz w:val="20"/>
              </w:rPr>
              <w:t xml:space="preserve"> </w:t>
            </w:r>
          </w:p>
          <w:p w:rsidR="00606401" w:rsidRPr="00200915" w:rsidRDefault="00606401" w:rsidP="00ED2ACC">
            <w:pPr>
              <w:rPr>
                <w:rFonts w:ascii="Arial" w:hAnsi="Arial"/>
                <w:b/>
                <w:sz w:val="20"/>
              </w:rPr>
            </w:pPr>
          </w:p>
          <w:p w:rsidR="004C35B8" w:rsidRDefault="00200915" w:rsidP="00200915">
            <w:pPr>
              <w:rPr>
                <w:rFonts w:ascii="Arial" w:hAnsi="Arial"/>
                <w:b/>
                <w:sz w:val="20"/>
              </w:rPr>
            </w:pPr>
            <w:r w:rsidRPr="00200915">
              <w:rPr>
                <w:rFonts w:ascii="Arial" w:hAnsi="Arial"/>
                <w:b/>
                <w:sz w:val="20"/>
              </w:rPr>
              <w:t xml:space="preserve">Reading Response Chapters 6 and </w:t>
            </w:r>
            <w:proofErr w:type="gramStart"/>
            <w:r w:rsidRPr="00200915">
              <w:rPr>
                <w:rFonts w:ascii="Arial" w:hAnsi="Arial"/>
                <w:b/>
                <w:sz w:val="20"/>
              </w:rPr>
              <w:t>7</w:t>
            </w:r>
            <w:r>
              <w:rPr>
                <w:rFonts w:ascii="Arial" w:hAnsi="Arial"/>
                <w:b/>
                <w:sz w:val="20"/>
              </w:rPr>
              <w:t xml:space="preserve">  Turn</w:t>
            </w:r>
            <w:proofErr w:type="gramEnd"/>
            <w:r>
              <w:rPr>
                <w:rFonts w:ascii="Arial" w:hAnsi="Arial"/>
                <w:b/>
                <w:sz w:val="20"/>
              </w:rPr>
              <w:t xml:space="preserve"> in-class</w:t>
            </w:r>
          </w:p>
          <w:p w:rsidR="008078C6" w:rsidRDefault="008078C6" w:rsidP="00200915">
            <w:pPr>
              <w:rPr>
                <w:rFonts w:ascii="Arial" w:hAnsi="Arial"/>
                <w:b/>
                <w:sz w:val="20"/>
              </w:rPr>
            </w:pPr>
          </w:p>
          <w:p w:rsidR="008078C6" w:rsidRDefault="008078C6" w:rsidP="00200915">
            <w:pPr>
              <w:rPr>
                <w:rFonts w:ascii="Arial" w:hAnsi="Arial"/>
                <w:b/>
                <w:sz w:val="20"/>
              </w:rPr>
            </w:pPr>
            <w:r>
              <w:rPr>
                <w:rFonts w:ascii="Arial" w:hAnsi="Arial"/>
                <w:b/>
                <w:sz w:val="20"/>
              </w:rPr>
              <w:t>Legal Case Study</w:t>
            </w:r>
          </w:p>
          <w:p w:rsidR="006A6560" w:rsidRDefault="006A6560" w:rsidP="00200915">
            <w:pPr>
              <w:rPr>
                <w:rFonts w:ascii="Arial" w:hAnsi="Arial"/>
                <w:b/>
                <w:sz w:val="20"/>
              </w:rPr>
            </w:pPr>
          </w:p>
          <w:p w:rsidR="00606401" w:rsidRPr="00200915" w:rsidRDefault="006A6560" w:rsidP="00ED2ACC">
            <w:pPr>
              <w:rPr>
                <w:rFonts w:ascii="Arial" w:hAnsi="Arial"/>
                <w:b/>
                <w:sz w:val="20"/>
              </w:rPr>
            </w:pPr>
            <w:r>
              <w:rPr>
                <w:rFonts w:ascii="Arial" w:hAnsi="Arial"/>
                <w:b/>
                <w:sz w:val="20"/>
              </w:rPr>
              <w:t>In-class Final</w:t>
            </w:r>
          </w:p>
        </w:tc>
      </w:tr>
    </w:tbl>
    <w:p w:rsidR="005260EF" w:rsidRDefault="005260EF" w:rsidP="005260EF">
      <w:pPr>
        <w:jc w:val="center"/>
      </w:pPr>
      <w:r>
        <w:t xml:space="preserve">Performance-Based Standards for Colorado Teachers </w:t>
      </w:r>
    </w:p>
    <w:p w:rsidR="005260EF" w:rsidRPr="00195F7D" w:rsidRDefault="005260EF" w:rsidP="005260EF">
      <w:pPr>
        <w:jc w:val="center"/>
      </w:pPr>
      <w:r>
        <w:t>Group Project/Presentation Guidelines</w:t>
      </w:r>
      <w:r w:rsidRPr="00195F7D">
        <w:t xml:space="preserve"> </w:t>
      </w:r>
    </w:p>
    <w:p w:rsidR="005260EF" w:rsidRPr="00195F7D" w:rsidRDefault="005260EF" w:rsidP="005260EF">
      <w:pPr>
        <w:jc w:val="center"/>
      </w:pPr>
      <w:r>
        <w:t>EDU 3000</w:t>
      </w:r>
    </w:p>
    <w:p w:rsidR="005260EF" w:rsidRPr="00195F7D" w:rsidRDefault="005260EF" w:rsidP="005260EF">
      <w:pPr>
        <w:jc w:val="center"/>
      </w:pPr>
    </w:p>
    <w:p w:rsidR="005260EF" w:rsidRPr="00195F7D" w:rsidRDefault="005260EF" w:rsidP="005260EF">
      <w:pPr>
        <w:rPr>
          <w:b/>
        </w:rPr>
      </w:pPr>
      <w:r w:rsidRPr="00195F7D">
        <w:rPr>
          <w:b/>
        </w:rPr>
        <w:t>General Overview</w:t>
      </w:r>
    </w:p>
    <w:p w:rsidR="005260EF" w:rsidRDefault="005260EF" w:rsidP="005260EF">
      <w:pPr>
        <w:ind w:left="720"/>
      </w:pPr>
      <w:r>
        <w:t>The group project</w:t>
      </w:r>
      <w:r w:rsidRPr="00195F7D">
        <w:t xml:space="preserve"> is to be a presentation of information, based on research, of </w:t>
      </w:r>
      <w:r>
        <w:t xml:space="preserve">the performance based standards for Colorado teachers. There is a link for the standards under the Web Link tool in Blackboard. The Colorado Content standards (for students) can also be downloaded from this web tool as well.  This presentation will be given by </w:t>
      </w:r>
      <w:r w:rsidRPr="00195F7D">
        <w:t>3</w:t>
      </w:r>
      <w:r>
        <w:t xml:space="preserve">-4 </w:t>
      </w:r>
      <w:r w:rsidRPr="00195F7D">
        <w:t>people</w:t>
      </w:r>
      <w:r>
        <w:t xml:space="preserve"> (there are 7 standards that will be eligible for this presentation) and last </w:t>
      </w:r>
      <w:r w:rsidRPr="0015124E">
        <w:rPr>
          <w:b/>
        </w:rPr>
        <w:t>no longer than 10 minutes</w:t>
      </w:r>
      <w:r>
        <w:t xml:space="preserve">. </w:t>
      </w:r>
      <w:r w:rsidRPr="00195F7D">
        <w:t>The goal of the presentation is to inform you</w:t>
      </w:r>
      <w:r>
        <w:t>r colleagues on the standard</w:t>
      </w:r>
      <w:r w:rsidRPr="00195F7D">
        <w:t xml:space="preserve"> you have chosen and provide instructional i</w:t>
      </w:r>
      <w:r>
        <w:t>nformation and/or resources for the standard</w:t>
      </w:r>
      <w:r w:rsidRPr="00195F7D">
        <w:t xml:space="preserve"> identified. </w:t>
      </w:r>
    </w:p>
    <w:p w:rsidR="005260EF" w:rsidRPr="00195F7D" w:rsidRDefault="005260EF" w:rsidP="005260EF">
      <w:r>
        <w:rPr>
          <w:b/>
        </w:rPr>
        <w:t xml:space="preserve">Specifically, each group will: </w:t>
      </w:r>
    </w:p>
    <w:p w:rsidR="005260EF" w:rsidRPr="00BB4946" w:rsidRDefault="005260EF" w:rsidP="005260EF">
      <w:pPr>
        <w:numPr>
          <w:ilvl w:val="0"/>
          <w:numId w:val="20"/>
        </w:numPr>
        <w:tabs>
          <w:tab w:val="clear" w:pos="2160"/>
          <w:tab w:val="num" w:pos="1440"/>
        </w:tabs>
        <w:ind w:left="1440"/>
      </w:pPr>
      <w:r w:rsidRPr="00BB4946">
        <w:rPr>
          <w:b/>
        </w:rPr>
        <w:t>Become familiar with your chosen PBST, then (if applicable) become familiar with the Colorado Model Content Standards for students that intertwine with the PBST  (for example, PBST #1</w:t>
      </w:r>
      <w:r>
        <w:rPr>
          <w:b/>
        </w:rPr>
        <w:t xml:space="preserve">: Knowledge of Literacy and </w:t>
      </w:r>
      <w:r w:rsidRPr="00BB4946">
        <w:rPr>
          <w:b/>
        </w:rPr>
        <w:t xml:space="preserve">the Colorado Model Content Standards for Reading and Writing would go together). On the day you present, you will share the PBST, four sub-standards (1.1, 1.2, etc.)  </w:t>
      </w:r>
      <w:proofErr w:type="gramStart"/>
      <w:r w:rsidRPr="00BB4946">
        <w:rPr>
          <w:b/>
        </w:rPr>
        <w:t>and</w:t>
      </w:r>
      <w:proofErr w:type="gramEnd"/>
      <w:r w:rsidRPr="00BB4946">
        <w:rPr>
          <w:b/>
        </w:rPr>
        <w:t xml:space="preserve"> the Colorado Model Content standards for students (if applicable)</w:t>
      </w:r>
      <w:r>
        <w:rPr>
          <w:b/>
        </w:rPr>
        <w:t>.</w:t>
      </w:r>
    </w:p>
    <w:p w:rsidR="005260EF" w:rsidRPr="00946392" w:rsidRDefault="005260EF" w:rsidP="005260EF">
      <w:pPr>
        <w:numPr>
          <w:ilvl w:val="0"/>
          <w:numId w:val="20"/>
        </w:numPr>
        <w:tabs>
          <w:tab w:val="clear" w:pos="2160"/>
          <w:tab w:val="num" w:pos="1440"/>
        </w:tabs>
        <w:ind w:left="1440"/>
      </w:pPr>
      <w:r>
        <w:rPr>
          <w:b/>
        </w:rPr>
        <w:t>Present</w:t>
      </w:r>
      <w:r w:rsidRPr="00BB4946">
        <w:rPr>
          <w:b/>
        </w:rPr>
        <w:t xml:space="preserve"> at least one resource (it ca</w:t>
      </w:r>
      <w:r>
        <w:rPr>
          <w:b/>
        </w:rPr>
        <w:t xml:space="preserve">n be a book, an Internet site, </w:t>
      </w:r>
      <w:r w:rsidRPr="00BB4946">
        <w:rPr>
          <w:b/>
        </w:rPr>
        <w:t xml:space="preserve">a teacher resource book </w:t>
      </w:r>
      <w:r>
        <w:rPr>
          <w:b/>
        </w:rPr>
        <w:t>for each of the</w:t>
      </w:r>
      <w:r w:rsidRPr="00BB4946">
        <w:rPr>
          <w:b/>
        </w:rPr>
        <w:t xml:space="preserve"> PBST sub-standards (1.1, 1.2, etc.). Ignore the last substandard: Utilize Colorado Model Content…</w:t>
      </w:r>
    </w:p>
    <w:p w:rsidR="005260EF" w:rsidRPr="00195F7D" w:rsidRDefault="005260EF" w:rsidP="005260EF">
      <w:pPr>
        <w:numPr>
          <w:ilvl w:val="0"/>
          <w:numId w:val="20"/>
        </w:numPr>
        <w:tabs>
          <w:tab w:val="clear" w:pos="2160"/>
          <w:tab w:val="num" w:pos="1440"/>
        </w:tabs>
        <w:ind w:left="1440"/>
      </w:pPr>
      <w:r>
        <w:rPr>
          <w:b/>
        </w:rPr>
        <w:t>On the day you present, hand out a hard copy resource list to your colleagues, each presenter will also give Dr</w:t>
      </w:r>
      <w:proofErr w:type="gramStart"/>
      <w:r>
        <w:rPr>
          <w:b/>
        </w:rPr>
        <w:t xml:space="preserve">.  </w:t>
      </w:r>
      <w:proofErr w:type="spellStart"/>
      <w:r>
        <w:rPr>
          <w:b/>
        </w:rPr>
        <w:t>Corash</w:t>
      </w:r>
      <w:proofErr w:type="spellEnd"/>
      <w:proofErr w:type="gramEnd"/>
      <w:r>
        <w:rPr>
          <w:b/>
        </w:rPr>
        <w:t xml:space="preserve"> a hard copy of the rubric and rate your co-presenters. I will also post your resources/presentation on Blackboard. </w:t>
      </w:r>
    </w:p>
    <w:p w:rsidR="005260EF" w:rsidRDefault="005260EF" w:rsidP="005260EF">
      <w:pPr>
        <w:ind w:left="720"/>
        <w:rPr>
          <w:b/>
        </w:rPr>
      </w:pPr>
    </w:p>
    <w:p w:rsidR="005260EF" w:rsidRPr="00195F7D" w:rsidRDefault="005260EF" w:rsidP="005260EF">
      <w:pPr>
        <w:ind w:left="720"/>
      </w:pPr>
      <w:r w:rsidRPr="00195F7D">
        <w:t xml:space="preserve">Any of the following formats or combination thereof, can be used to present the topic. </w:t>
      </w:r>
      <w:r>
        <w:t xml:space="preserve">Each person in the group should spend equal time presenting. </w:t>
      </w:r>
      <w:r w:rsidRPr="00195F7D">
        <w:t>For example</w:t>
      </w:r>
      <w:r>
        <w:t>,</w:t>
      </w:r>
      <w:r w:rsidRPr="00195F7D">
        <w:t xml:space="preserve"> in a play</w:t>
      </w:r>
      <w:r>
        <w:t>,</w:t>
      </w:r>
      <w:r w:rsidRPr="00195F7D">
        <w:t xml:space="preserve"> all participants would help write it a</w:t>
      </w:r>
      <w:r>
        <w:t xml:space="preserve">nd would perform it. </w:t>
      </w:r>
    </w:p>
    <w:p w:rsidR="005260EF" w:rsidRPr="00195F7D" w:rsidRDefault="005260EF" w:rsidP="005260EF">
      <w:pPr>
        <w:rPr>
          <w:b/>
        </w:rPr>
      </w:pPr>
    </w:p>
    <w:p w:rsidR="005260EF" w:rsidRPr="00195F7D" w:rsidRDefault="005260EF" w:rsidP="005260EF">
      <w:pPr>
        <w:numPr>
          <w:ilvl w:val="0"/>
          <w:numId w:val="19"/>
        </w:numPr>
      </w:pPr>
      <w:r w:rsidRPr="00195F7D">
        <w:t>Power Point Presentation</w:t>
      </w:r>
    </w:p>
    <w:p w:rsidR="005260EF" w:rsidRPr="00195F7D" w:rsidRDefault="005260EF" w:rsidP="005260EF">
      <w:pPr>
        <w:numPr>
          <w:ilvl w:val="0"/>
          <w:numId w:val="19"/>
        </w:numPr>
      </w:pPr>
      <w:r w:rsidRPr="00195F7D">
        <w:t>Multi-media presentation</w:t>
      </w:r>
    </w:p>
    <w:p w:rsidR="005260EF" w:rsidRDefault="005260EF" w:rsidP="005260EF">
      <w:pPr>
        <w:numPr>
          <w:ilvl w:val="0"/>
          <w:numId w:val="19"/>
        </w:numPr>
      </w:pPr>
      <w:r w:rsidRPr="00195F7D">
        <w:t>Visual Art</w:t>
      </w:r>
    </w:p>
    <w:p w:rsidR="005260EF" w:rsidRPr="00195F7D" w:rsidRDefault="005260EF" w:rsidP="005260EF">
      <w:pPr>
        <w:numPr>
          <w:ilvl w:val="0"/>
          <w:numId w:val="19"/>
        </w:numPr>
      </w:pPr>
      <w:r>
        <w:t>Skit/Play</w:t>
      </w:r>
    </w:p>
    <w:p w:rsidR="005260EF" w:rsidRPr="00195F7D" w:rsidRDefault="005260EF" w:rsidP="005260EF">
      <w:pPr>
        <w:numPr>
          <w:ilvl w:val="0"/>
          <w:numId w:val="19"/>
        </w:numPr>
      </w:pPr>
      <w:r w:rsidRPr="00195F7D">
        <w:t>Scrapbook</w:t>
      </w:r>
      <w:r>
        <w:t xml:space="preserve"> (think about how everyone will visually access this)</w:t>
      </w:r>
    </w:p>
    <w:p w:rsidR="005260EF" w:rsidRPr="00195F7D" w:rsidRDefault="005260EF" w:rsidP="005260EF">
      <w:pPr>
        <w:numPr>
          <w:ilvl w:val="0"/>
          <w:numId w:val="19"/>
        </w:numPr>
      </w:pPr>
      <w:r w:rsidRPr="00195F7D">
        <w:t>Children’s Story</w:t>
      </w:r>
    </w:p>
    <w:p w:rsidR="005260EF" w:rsidRDefault="005260EF" w:rsidP="005260EF">
      <w:pPr>
        <w:numPr>
          <w:ilvl w:val="0"/>
          <w:numId w:val="19"/>
        </w:numPr>
      </w:pPr>
      <w:r w:rsidRPr="00195F7D">
        <w:t>Other Ideas by Agreement</w:t>
      </w:r>
    </w:p>
    <w:p w:rsidR="005260EF" w:rsidRDefault="005260EF" w:rsidP="005260EF"/>
    <w:p w:rsidR="005260EF" w:rsidRDefault="005260EF" w:rsidP="005260EF">
      <w:r>
        <w:t xml:space="preserve">See Rubric on the </w:t>
      </w:r>
      <w:proofErr w:type="spellStart"/>
      <w:r>
        <w:t>Wikki</w:t>
      </w:r>
      <w:proofErr w:type="spellEnd"/>
      <w:r>
        <w:t>.</w:t>
      </w:r>
    </w:p>
    <w:p w:rsidR="005260EF" w:rsidRDefault="005260EF" w:rsidP="00687B7D"/>
    <w:p w:rsidR="005260EF" w:rsidRDefault="005260EF" w:rsidP="00687B7D"/>
    <w:p w:rsidR="005260EF" w:rsidRDefault="005260EF" w:rsidP="00687B7D"/>
    <w:p w:rsidR="005260EF" w:rsidRDefault="005260EF" w:rsidP="005260EF">
      <w:pPr>
        <w:pStyle w:val="Heading3"/>
        <w:jc w:val="center"/>
        <w:rPr>
          <w:sz w:val="28"/>
          <w:szCs w:val="24"/>
        </w:rPr>
      </w:pPr>
      <w:r w:rsidRPr="00FC7816">
        <w:rPr>
          <w:sz w:val="28"/>
          <w:szCs w:val="24"/>
        </w:rPr>
        <w:fldChar w:fldCharType="begin"/>
      </w:r>
      <w:r w:rsidRPr="00FC7816">
        <w:rPr>
          <w:sz w:val="28"/>
          <w:szCs w:val="24"/>
        </w:rPr>
        <w:instrText xml:space="preserve"> seq NL1 \r 0 \h </w:instrText>
      </w:r>
      <w:r w:rsidRPr="00FC7816">
        <w:rPr>
          <w:sz w:val="28"/>
          <w:szCs w:val="24"/>
        </w:rPr>
        <w:fldChar w:fldCharType="end"/>
      </w:r>
      <w:r w:rsidRPr="00FC7816">
        <w:rPr>
          <w:sz w:val="28"/>
          <w:szCs w:val="24"/>
        </w:rPr>
        <w:t>Legal Case Study Assignment</w:t>
      </w:r>
    </w:p>
    <w:p w:rsidR="005260EF" w:rsidRPr="00FC7816" w:rsidRDefault="005260EF" w:rsidP="005260EF"/>
    <w:p w:rsidR="005260EF" w:rsidRPr="00FC7816" w:rsidRDefault="005260EF" w:rsidP="005260EF">
      <w:pPr>
        <w:pStyle w:val="Bodytext"/>
        <w:rPr>
          <w:szCs w:val="24"/>
        </w:rPr>
      </w:pPr>
      <w:r w:rsidRPr="00FC7816">
        <w:rPr>
          <w:szCs w:val="24"/>
        </w:rPr>
        <w:t xml:space="preserve">This assignment demonstrates your knowledge of the </w:t>
      </w:r>
      <w:proofErr w:type="gramStart"/>
      <w:r w:rsidRPr="00FC7816">
        <w:rPr>
          <w:szCs w:val="24"/>
        </w:rPr>
        <w:t>school’s</w:t>
      </w:r>
      <w:proofErr w:type="gramEnd"/>
      <w:r w:rsidRPr="00FC7816">
        <w:rPr>
          <w:szCs w:val="24"/>
        </w:rPr>
        <w:t xml:space="preserve"> and teacher’s legal responsibilities, students’ rights, and the procedures to be followed according to the laws outlined in your text.  Class text may be supplemented with outside research, though extensive research is not the intent of the assignment. </w:t>
      </w:r>
    </w:p>
    <w:p w:rsidR="005260EF" w:rsidRPr="00FC7816" w:rsidRDefault="005260EF" w:rsidP="005260EF">
      <w:pPr>
        <w:pStyle w:val="Bodytext"/>
        <w:rPr>
          <w:szCs w:val="24"/>
        </w:rPr>
      </w:pPr>
      <w:r w:rsidRPr="00FC7816">
        <w:rPr>
          <w:szCs w:val="24"/>
        </w:rPr>
        <w:t>Choose one of the law cases below and:  (</w:t>
      </w:r>
      <w:r w:rsidRPr="00FC7816">
        <w:rPr>
          <w:b/>
          <w:szCs w:val="24"/>
        </w:rPr>
        <w:t>each bolded phrase is your paragraph title)</w:t>
      </w:r>
    </w:p>
    <w:p w:rsidR="005260EF" w:rsidRPr="00FC7816" w:rsidRDefault="005260EF" w:rsidP="005260EF">
      <w:pPr>
        <w:pStyle w:val="Bullet-a"/>
        <w:rPr>
          <w:szCs w:val="24"/>
        </w:rPr>
      </w:pPr>
      <w:proofErr w:type="gramStart"/>
      <w:r w:rsidRPr="00FC7816">
        <w:rPr>
          <w:szCs w:val="24"/>
        </w:rPr>
        <w:t>summarize</w:t>
      </w:r>
      <w:proofErr w:type="gramEnd"/>
      <w:r w:rsidRPr="00FC7816">
        <w:rPr>
          <w:szCs w:val="24"/>
        </w:rPr>
        <w:t xml:space="preserve"> </w:t>
      </w:r>
      <w:r w:rsidRPr="00FC7816">
        <w:rPr>
          <w:b/>
          <w:szCs w:val="24"/>
        </w:rPr>
        <w:t>the case</w:t>
      </w:r>
      <w:r w:rsidRPr="00FC7816">
        <w:rPr>
          <w:szCs w:val="24"/>
        </w:rPr>
        <w:t xml:space="preserve"> in your own words /s et stage for analysis</w:t>
      </w:r>
    </w:p>
    <w:p w:rsidR="005260EF" w:rsidRPr="00FC7816" w:rsidRDefault="005260EF" w:rsidP="005260EF">
      <w:pPr>
        <w:pStyle w:val="Bullet-a"/>
        <w:rPr>
          <w:szCs w:val="24"/>
        </w:rPr>
      </w:pPr>
      <w:proofErr w:type="gramStart"/>
      <w:r w:rsidRPr="00FC7816">
        <w:rPr>
          <w:szCs w:val="24"/>
        </w:rPr>
        <w:t>identify</w:t>
      </w:r>
      <w:proofErr w:type="gramEnd"/>
      <w:r w:rsidRPr="00FC7816">
        <w:rPr>
          <w:szCs w:val="24"/>
        </w:rPr>
        <w:t xml:space="preserve"> and describe thoroughly the </w:t>
      </w:r>
      <w:r w:rsidRPr="00FC7816">
        <w:rPr>
          <w:b/>
          <w:szCs w:val="24"/>
        </w:rPr>
        <w:t>law(s) applicable to the case</w:t>
      </w:r>
      <w:r w:rsidRPr="00FC7816">
        <w:rPr>
          <w:szCs w:val="24"/>
        </w:rPr>
        <w:t>; explain how/ why they are applicable</w:t>
      </w:r>
    </w:p>
    <w:p w:rsidR="005260EF" w:rsidRPr="00FC7816" w:rsidRDefault="005260EF" w:rsidP="005260EF">
      <w:pPr>
        <w:pStyle w:val="Bullet-a"/>
        <w:rPr>
          <w:b/>
          <w:szCs w:val="24"/>
        </w:rPr>
      </w:pPr>
      <w:proofErr w:type="gramStart"/>
      <w:r w:rsidRPr="00FC7816">
        <w:rPr>
          <w:szCs w:val="24"/>
        </w:rPr>
        <w:t>describe</w:t>
      </w:r>
      <w:proofErr w:type="gramEnd"/>
      <w:r w:rsidRPr="00FC7816">
        <w:rPr>
          <w:szCs w:val="24"/>
        </w:rPr>
        <w:t xml:space="preserve"> thoroughly </w:t>
      </w:r>
      <w:r w:rsidRPr="00FC7816">
        <w:rPr>
          <w:b/>
          <w:szCs w:val="24"/>
        </w:rPr>
        <w:t>the school’s, teacher’s and/or student’s rights and/or responsibilities</w:t>
      </w:r>
    </w:p>
    <w:p w:rsidR="005260EF" w:rsidRPr="00FC7816" w:rsidRDefault="005260EF" w:rsidP="005260EF">
      <w:pPr>
        <w:pStyle w:val="Bullet-a"/>
        <w:rPr>
          <w:b/>
          <w:szCs w:val="24"/>
        </w:rPr>
      </w:pPr>
      <w:proofErr w:type="gramStart"/>
      <w:r w:rsidRPr="00FC7816">
        <w:rPr>
          <w:szCs w:val="24"/>
        </w:rPr>
        <w:t>describe</w:t>
      </w:r>
      <w:proofErr w:type="gramEnd"/>
      <w:r w:rsidRPr="00FC7816">
        <w:rPr>
          <w:szCs w:val="24"/>
        </w:rPr>
        <w:t xml:space="preserve"> thoroughly a sensible, viable, legal </w:t>
      </w:r>
      <w:r w:rsidRPr="00FC7816">
        <w:rPr>
          <w:b/>
          <w:szCs w:val="24"/>
        </w:rPr>
        <w:t>course of action for the school, teacher, parent, or student (must do at least two)</w:t>
      </w:r>
    </w:p>
    <w:p w:rsidR="005260EF" w:rsidRPr="00FC7816" w:rsidRDefault="005260EF" w:rsidP="005260EF">
      <w:pPr>
        <w:pStyle w:val="Bullet-a"/>
        <w:rPr>
          <w:szCs w:val="24"/>
        </w:rPr>
      </w:pPr>
      <w:proofErr w:type="gramStart"/>
      <w:r w:rsidRPr="00FC7816">
        <w:rPr>
          <w:szCs w:val="24"/>
        </w:rPr>
        <w:t>identify</w:t>
      </w:r>
      <w:proofErr w:type="gramEnd"/>
      <w:r w:rsidRPr="00FC7816">
        <w:rPr>
          <w:szCs w:val="24"/>
        </w:rPr>
        <w:t xml:space="preserve"> and explain well at least two actions the school, teacher, or student could take to </w:t>
      </w:r>
      <w:r w:rsidRPr="00FC7816">
        <w:rPr>
          <w:b/>
          <w:szCs w:val="24"/>
        </w:rPr>
        <w:t>avoid a similar situation in the future</w:t>
      </w:r>
    </w:p>
    <w:p w:rsidR="005260EF" w:rsidRPr="00FC7816" w:rsidRDefault="005260EF" w:rsidP="005260EF">
      <w:pPr>
        <w:pStyle w:val="Bullet-a"/>
        <w:rPr>
          <w:szCs w:val="24"/>
        </w:rPr>
      </w:pPr>
      <w:r w:rsidRPr="00FC7816">
        <w:rPr>
          <w:b/>
          <w:szCs w:val="24"/>
        </w:rPr>
        <w:t xml:space="preserve">Reflect </w:t>
      </w:r>
      <w:r w:rsidRPr="00FC7816">
        <w:rPr>
          <w:szCs w:val="24"/>
        </w:rPr>
        <w:t>on and discuss how this artifact demonstrates your developing proficiency of Colorado Performance Standards for Teachers 6.4, 8.2, and 8.3. .</w:t>
      </w:r>
    </w:p>
    <w:p w:rsidR="005260EF" w:rsidRPr="00FC7816" w:rsidRDefault="005260EF" w:rsidP="005260EF">
      <w:pPr>
        <w:pStyle w:val="Bodytext"/>
        <w:rPr>
          <w:szCs w:val="24"/>
        </w:rPr>
      </w:pPr>
    </w:p>
    <w:p w:rsidR="005260EF" w:rsidRPr="00FC7816" w:rsidRDefault="005260EF" w:rsidP="005260EF">
      <w:pPr>
        <w:pStyle w:val="Heading4"/>
        <w:numPr>
          <w:ins w:id="0" w:author="Unknown"/>
        </w:numPr>
        <w:rPr>
          <w:sz w:val="20"/>
          <w:szCs w:val="24"/>
        </w:rPr>
      </w:pPr>
      <w:r w:rsidRPr="00FC7816">
        <w:rPr>
          <w:sz w:val="20"/>
          <w:szCs w:val="24"/>
        </w:rPr>
        <w:t>Law Case Study 1</w:t>
      </w:r>
    </w:p>
    <w:p w:rsidR="005260EF" w:rsidRPr="00FC7816" w:rsidRDefault="005260EF" w:rsidP="005260EF">
      <w:pPr>
        <w:pStyle w:val="Bodytext"/>
        <w:rPr>
          <w:szCs w:val="24"/>
        </w:rPr>
      </w:pPr>
      <w:r w:rsidRPr="00FC7816">
        <w:rPr>
          <w:szCs w:val="24"/>
        </w:rPr>
        <w:t>Your school has had significant gang problems over the last few years. Last semester alone, there were five students who were expelled for bringing guns to school. There were physical fights between different gangs on school grounds. One gang member was arrested for dealing drugs out of her school locker.</w:t>
      </w:r>
    </w:p>
    <w:p w:rsidR="005260EF" w:rsidRPr="00FC7816" w:rsidRDefault="005260EF" w:rsidP="005260EF">
      <w:pPr>
        <w:pStyle w:val="Bodytext"/>
        <w:rPr>
          <w:szCs w:val="24"/>
        </w:rPr>
      </w:pPr>
      <w:r w:rsidRPr="00FC7816">
        <w:rPr>
          <w:szCs w:val="24"/>
        </w:rPr>
        <w:t>In response to the gang problems on campus, the School Board has prohibited students from wearing or bringing gang symbols, clothes, and colors to school. If a student violates this prohibition, he or she is immediately suspended from school and is subject to further and more severe discipline.</w:t>
      </w:r>
    </w:p>
    <w:p w:rsidR="005260EF" w:rsidRPr="00FC7816" w:rsidRDefault="005260EF" w:rsidP="005260EF">
      <w:pPr>
        <w:pStyle w:val="Bodytext"/>
        <w:rPr>
          <w:szCs w:val="24"/>
        </w:rPr>
      </w:pPr>
      <w:r w:rsidRPr="00FC7816">
        <w:rPr>
          <w:szCs w:val="24"/>
        </w:rPr>
        <w:t xml:space="preserve">Four months after the School Board’s ban goes into effect, a new student transfers into your school. The student and his family have just moved to the United States from Israel. On the student’s first day in your class, he proudly displays his Star of David necklace. When the principal sees the necklace, she wants to suspend the student immediately. </w:t>
      </w:r>
    </w:p>
    <w:p w:rsidR="005260EF" w:rsidRPr="00FC7816" w:rsidRDefault="005260EF" w:rsidP="005260EF">
      <w:pPr>
        <w:pStyle w:val="Bodytext"/>
        <w:rPr>
          <w:szCs w:val="24"/>
        </w:rPr>
      </w:pPr>
      <w:r w:rsidRPr="00FC7816">
        <w:rPr>
          <w:szCs w:val="24"/>
        </w:rPr>
        <w:t>What legal issues do you need to consider?</w:t>
      </w:r>
    </w:p>
    <w:p w:rsidR="005260EF" w:rsidRPr="00FC7816" w:rsidRDefault="005260EF" w:rsidP="005260EF">
      <w:pPr>
        <w:pStyle w:val="Bodytext"/>
        <w:rPr>
          <w:szCs w:val="24"/>
        </w:rPr>
      </w:pPr>
      <w:r w:rsidRPr="00FC7816">
        <w:rPr>
          <w:szCs w:val="24"/>
        </w:rPr>
        <w:t>Is there a way to avoid this situation?</w:t>
      </w:r>
    </w:p>
    <w:p w:rsidR="005260EF" w:rsidRPr="00FC7816" w:rsidRDefault="005260EF" w:rsidP="005260EF">
      <w:pPr>
        <w:pStyle w:val="Bodytext"/>
      </w:pPr>
      <w:r w:rsidRPr="00FC7816">
        <w:t>What should you do as the classroom teacher?</w:t>
      </w:r>
    </w:p>
    <w:p w:rsidR="005260EF" w:rsidRPr="00FC7816" w:rsidRDefault="005260EF" w:rsidP="005260EF">
      <w:pPr>
        <w:pStyle w:val="Bodytext"/>
      </w:pPr>
    </w:p>
    <w:p w:rsidR="005260EF" w:rsidRPr="00FC7816" w:rsidRDefault="005260EF" w:rsidP="005260EF">
      <w:pPr>
        <w:pStyle w:val="Bodytext"/>
        <w:rPr>
          <w:b/>
          <w:i/>
          <w:szCs w:val="24"/>
        </w:rPr>
      </w:pPr>
      <w:r w:rsidRPr="00FC7816">
        <w:rPr>
          <w:b/>
          <w:i/>
          <w:szCs w:val="24"/>
        </w:rPr>
        <w:fldChar w:fldCharType="begin"/>
      </w:r>
      <w:r w:rsidRPr="00FC7816">
        <w:rPr>
          <w:b/>
          <w:i/>
          <w:szCs w:val="24"/>
        </w:rPr>
        <w:instrText xml:space="preserve"> seq NL1 \r 0 \h </w:instrText>
      </w:r>
      <w:r w:rsidRPr="00FC7816">
        <w:rPr>
          <w:b/>
          <w:i/>
          <w:szCs w:val="24"/>
        </w:rPr>
        <w:fldChar w:fldCharType="end"/>
      </w:r>
      <w:r w:rsidRPr="00FC7816">
        <w:rPr>
          <w:b/>
          <w:i/>
          <w:szCs w:val="24"/>
        </w:rPr>
        <w:t>Law Case Study 2</w:t>
      </w:r>
    </w:p>
    <w:p w:rsidR="005260EF" w:rsidRPr="00FC7816" w:rsidRDefault="005260EF" w:rsidP="005260EF">
      <w:pPr>
        <w:pStyle w:val="Bodytext"/>
        <w:rPr>
          <w:szCs w:val="24"/>
        </w:rPr>
      </w:pPr>
      <w:r w:rsidRPr="00FC7816">
        <w:rPr>
          <w:szCs w:val="24"/>
        </w:rPr>
        <w:t>You are the faculty advisor for the student run newspaper at your high school. The end-of-the-year issue of the paper includes articles on drug addiction and drug treatment programs. The authors of the articles put a semester’s worth of work into them. The articles are well researched and factually accurate. They include interviews and advice from doctors, nurses, and counselors. The articles also include anonymous interviews with other students at the school who are taking drugs now or who have taken drugs in the past.</w:t>
      </w:r>
    </w:p>
    <w:p w:rsidR="005260EF" w:rsidRPr="00FC7816" w:rsidRDefault="005260EF" w:rsidP="005260EF">
      <w:pPr>
        <w:pStyle w:val="Bodytext"/>
        <w:rPr>
          <w:szCs w:val="24"/>
        </w:rPr>
      </w:pPr>
      <w:r w:rsidRPr="00FC7816">
        <w:rPr>
          <w:szCs w:val="24"/>
        </w:rPr>
        <w:t>Just before the newspaper is distributed throughout the school, your principal reviews it. She does not like the articles on drug addiction, especially the interviews. She threatens to forbid distribution of the newspaper unless these articles are removed.</w:t>
      </w:r>
    </w:p>
    <w:p w:rsidR="005260EF" w:rsidRPr="00FC7816" w:rsidRDefault="005260EF" w:rsidP="005260EF">
      <w:pPr>
        <w:pStyle w:val="Bodytext"/>
        <w:rPr>
          <w:szCs w:val="24"/>
        </w:rPr>
      </w:pPr>
      <w:r w:rsidRPr="00FC7816">
        <w:rPr>
          <w:szCs w:val="24"/>
        </w:rPr>
        <w:t>What legal precedents should you consider?</w:t>
      </w:r>
    </w:p>
    <w:p w:rsidR="005260EF" w:rsidRPr="00FC7816" w:rsidRDefault="005260EF" w:rsidP="005260EF">
      <w:pPr>
        <w:pStyle w:val="Bodytext"/>
        <w:rPr>
          <w:szCs w:val="24"/>
        </w:rPr>
      </w:pPr>
      <w:r w:rsidRPr="00FC7816">
        <w:rPr>
          <w:szCs w:val="24"/>
        </w:rPr>
        <w:t>As the sponsor what should you do?</w:t>
      </w:r>
    </w:p>
    <w:p w:rsidR="005260EF" w:rsidRPr="00FC7816" w:rsidRDefault="005260EF" w:rsidP="005260EF">
      <w:pPr>
        <w:pStyle w:val="Bodytext"/>
        <w:rPr>
          <w:szCs w:val="24"/>
        </w:rPr>
      </w:pPr>
      <w:r w:rsidRPr="00FC7816">
        <w:rPr>
          <w:szCs w:val="24"/>
        </w:rPr>
        <w:t>Is there a way to avoid this problem?</w:t>
      </w: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Law Case Study 3</w:t>
      </w:r>
    </w:p>
    <w:p w:rsidR="005260EF" w:rsidRPr="00FC7816" w:rsidRDefault="005260EF" w:rsidP="005260EF">
      <w:pPr>
        <w:pStyle w:val="Bodytext"/>
        <w:rPr>
          <w:szCs w:val="24"/>
        </w:rPr>
      </w:pPr>
      <w:r w:rsidRPr="00FC7816">
        <w:rPr>
          <w:szCs w:val="24"/>
        </w:rPr>
        <w:t>Sandi’s parents have been divorced since she was five years old. She is now seven. She lives with her mother and visits her father every other weekend. He brings her to school on Monday mornings following his weekend visitations. Last year, Sandi was diagnosed with diabetes. She is required to stick to a very strict diet. You noticed that on Mondays following her weekend visits with her father, Sandi is hungry, tired, and unable to concentrate and has even passed out at her desk. Upon talking to Sandi, you learn that when she is with her father, he feeds her all kinds of food, like candy and soda pop, which is not on her diabetic diet.</w:t>
      </w:r>
    </w:p>
    <w:p w:rsidR="005260EF" w:rsidRPr="00FC7816" w:rsidRDefault="005260EF" w:rsidP="005260EF">
      <w:pPr>
        <w:pStyle w:val="Bodytext"/>
        <w:rPr>
          <w:szCs w:val="24"/>
        </w:rPr>
      </w:pPr>
      <w:r w:rsidRPr="00FC7816">
        <w:rPr>
          <w:szCs w:val="24"/>
        </w:rPr>
        <w:t>What is the teacher’s responsibility in this situation?</w:t>
      </w:r>
    </w:p>
    <w:p w:rsidR="005260EF" w:rsidRPr="00FC7816" w:rsidRDefault="005260EF" w:rsidP="005260EF">
      <w:pPr>
        <w:pStyle w:val="Bodytext"/>
        <w:rPr>
          <w:szCs w:val="24"/>
        </w:rPr>
      </w:pPr>
      <w:r w:rsidRPr="00FC7816">
        <w:rPr>
          <w:szCs w:val="24"/>
        </w:rPr>
        <w:t>What are the consequences to the teacher for not acting appropriately?</w:t>
      </w: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Law Case Study 4</w:t>
      </w:r>
    </w:p>
    <w:p w:rsidR="005260EF" w:rsidRPr="00FC7816" w:rsidRDefault="005260EF" w:rsidP="005260EF">
      <w:pPr>
        <w:pStyle w:val="Bodytext"/>
        <w:rPr>
          <w:szCs w:val="24"/>
        </w:rPr>
      </w:pPr>
      <w:r w:rsidRPr="00FC7816">
        <w:rPr>
          <w:szCs w:val="24"/>
        </w:rPr>
        <w:t>You have just completed a summer school course on using poetry in the classroom. You are really excited about what you have learned and want to incorporate it into your classes. You decide that instead of using your usual textbooks, you will download poems off of the Internet, copy poems from various books and magazines, and put them into a packet for your students to read and study. Your colleagues see the packet and ask if they can make copies as well. You all decide to make this a regular unit and use the packet every year.</w:t>
      </w:r>
    </w:p>
    <w:p w:rsidR="005260EF" w:rsidRPr="00FC7816" w:rsidRDefault="005260EF" w:rsidP="005260EF">
      <w:pPr>
        <w:pStyle w:val="Bodytext"/>
        <w:rPr>
          <w:szCs w:val="24"/>
        </w:rPr>
      </w:pPr>
      <w:r w:rsidRPr="00FC7816">
        <w:rPr>
          <w:szCs w:val="24"/>
        </w:rPr>
        <w:t>What law(s) do you need to consider when doing this?</w:t>
      </w:r>
    </w:p>
    <w:p w:rsidR="005260EF" w:rsidRPr="00FC7816" w:rsidRDefault="005260EF" w:rsidP="005260EF">
      <w:pPr>
        <w:pStyle w:val="Bodytext"/>
        <w:rPr>
          <w:szCs w:val="24"/>
        </w:rPr>
      </w:pPr>
      <w:r w:rsidRPr="00FC7816">
        <w:rPr>
          <w:szCs w:val="24"/>
        </w:rPr>
        <w:t>What guidelines do you need to follow?</w:t>
      </w: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Law Case Study 5</w:t>
      </w:r>
    </w:p>
    <w:p w:rsidR="005260EF" w:rsidRPr="00FC7816" w:rsidRDefault="005260EF" w:rsidP="005260EF">
      <w:pPr>
        <w:pStyle w:val="Bodytext"/>
        <w:rPr>
          <w:szCs w:val="24"/>
        </w:rPr>
      </w:pPr>
      <w:r w:rsidRPr="00FC7816">
        <w:rPr>
          <w:szCs w:val="24"/>
        </w:rPr>
        <w:t>A family who has a child with severe communication and mobility disabilities from cerebral palsy moves into your attendance area. When her parents come to school to enroll their child the principal explains to them that the school does not have adequate adaptive equipment or teacher aid resources to meet their child’s needs and suggests that they check out the private special education schools in the area.</w:t>
      </w:r>
    </w:p>
    <w:p w:rsidR="005260EF" w:rsidRPr="00FC7816" w:rsidRDefault="005260EF" w:rsidP="005260EF">
      <w:pPr>
        <w:pStyle w:val="Bodytext"/>
        <w:rPr>
          <w:szCs w:val="24"/>
        </w:rPr>
      </w:pPr>
      <w:r w:rsidRPr="00FC7816">
        <w:rPr>
          <w:szCs w:val="24"/>
        </w:rPr>
        <w:t>Which law(s) address this situation?</w:t>
      </w:r>
    </w:p>
    <w:p w:rsidR="005260EF" w:rsidRPr="00FC7816" w:rsidRDefault="005260EF" w:rsidP="005260EF">
      <w:pPr>
        <w:pStyle w:val="Bodytext"/>
        <w:rPr>
          <w:szCs w:val="24"/>
        </w:rPr>
      </w:pPr>
      <w:r w:rsidRPr="00FC7816">
        <w:rPr>
          <w:szCs w:val="24"/>
        </w:rPr>
        <w:t>What should your school do?</w:t>
      </w: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 xml:space="preserve">Law Case Study 6 </w:t>
      </w:r>
    </w:p>
    <w:p w:rsidR="005260EF" w:rsidRPr="00FC7816" w:rsidRDefault="005260EF" w:rsidP="005260EF">
      <w:pPr>
        <w:pStyle w:val="Bodytext"/>
        <w:rPr>
          <w:szCs w:val="24"/>
        </w:rPr>
      </w:pPr>
      <w:r w:rsidRPr="00FC7816">
        <w:rPr>
          <w:szCs w:val="24"/>
        </w:rPr>
        <w:t>For many years the composition of your community has been very homogeneous, Christian and conservative, but in recent years more and more families of different faiths and beliefs have been moving to your attendance area. One of your students brings in a children’s Bible storybook for show and tell and begins to retell some of the stories.</w:t>
      </w:r>
    </w:p>
    <w:p w:rsidR="005260EF" w:rsidRPr="00FC7816" w:rsidRDefault="005260EF" w:rsidP="005260EF">
      <w:pPr>
        <w:pStyle w:val="Bodytext"/>
        <w:rPr>
          <w:szCs w:val="24"/>
        </w:rPr>
      </w:pPr>
      <w:r w:rsidRPr="00FC7816">
        <w:rPr>
          <w:szCs w:val="24"/>
        </w:rPr>
        <w:t>How do you respond?</w:t>
      </w:r>
    </w:p>
    <w:p w:rsidR="005260EF" w:rsidRPr="00FC7816" w:rsidRDefault="005260EF" w:rsidP="005260EF">
      <w:pPr>
        <w:pStyle w:val="Bodytext"/>
        <w:rPr>
          <w:szCs w:val="24"/>
        </w:rPr>
      </w:pPr>
      <w:r w:rsidRPr="00FC7816">
        <w:rPr>
          <w:szCs w:val="24"/>
        </w:rPr>
        <w:t>What laws do you need to be aware of?</w:t>
      </w:r>
    </w:p>
    <w:p w:rsidR="005260EF" w:rsidRDefault="005260EF" w:rsidP="005260EF">
      <w:pPr>
        <w:pStyle w:val="Heading4"/>
        <w:rPr>
          <w:noProof w:val="0"/>
          <w:sz w:val="20"/>
          <w:szCs w:val="24"/>
        </w:rPr>
      </w:pPr>
    </w:p>
    <w:p w:rsidR="005260EF" w:rsidRDefault="005260EF" w:rsidP="005260EF">
      <w:pPr>
        <w:pStyle w:val="Heading4"/>
        <w:rPr>
          <w:noProof w:val="0"/>
          <w:sz w:val="20"/>
          <w:szCs w:val="24"/>
        </w:rPr>
      </w:pP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Law Case Study 7</w:t>
      </w:r>
    </w:p>
    <w:p w:rsidR="005260EF" w:rsidRPr="00FC7816" w:rsidRDefault="005260EF" w:rsidP="005260EF">
      <w:pPr>
        <w:pStyle w:val="Bodytext"/>
        <w:rPr>
          <w:szCs w:val="24"/>
        </w:rPr>
      </w:pPr>
      <w:r w:rsidRPr="00FC7816">
        <w:rPr>
          <w:szCs w:val="24"/>
        </w:rPr>
        <w:t>Recently students at your elementary school have been caught with forbidden weapons (knives, brass knuckles, and num-</w:t>
      </w:r>
      <w:proofErr w:type="spellStart"/>
      <w:r w:rsidRPr="00FC7816">
        <w:rPr>
          <w:szCs w:val="24"/>
        </w:rPr>
        <w:t>chuks</w:t>
      </w:r>
      <w:proofErr w:type="spellEnd"/>
      <w:r w:rsidRPr="00FC7816">
        <w:rPr>
          <w:szCs w:val="24"/>
        </w:rPr>
        <w:t>) on school property. The school has a zero tolerance policy and expels any student found with an item that could be used as a weapon and is not appropriate to have in school. To address this problem, faculty decide to conduct a surprise backpack and desk check where every student will be required to dump the contents of their desk and backpack on the floor in the presence of the teacher who will do the inspection.</w:t>
      </w:r>
    </w:p>
    <w:p w:rsidR="005260EF" w:rsidRPr="00FC7816" w:rsidRDefault="005260EF" w:rsidP="005260EF">
      <w:pPr>
        <w:pStyle w:val="Bodytext"/>
        <w:rPr>
          <w:szCs w:val="24"/>
        </w:rPr>
      </w:pPr>
      <w:r w:rsidRPr="00FC7816">
        <w:rPr>
          <w:szCs w:val="24"/>
        </w:rPr>
        <w:t>What laws should you consult to conduct this search legally?</w:t>
      </w:r>
    </w:p>
    <w:p w:rsidR="005260EF" w:rsidRPr="00FC7816" w:rsidRDefault="005260EF" w:rsidP="005260EF">
      <w:pPr>
        <w:pStyle w:val="Bodytext"/>
        <w:rPr>
          <w:szCs w:val="24"/>
        </w:rPr>
      </w:pPr>
      <w:r w:rsidRPr="00FC7816">
        <w:rPr>
          <w:szCs w:val="24"/>
        </w:rPr>
        <w:t>What other responses might accomplish the same purpose?</w:t>
      </w:r>
    </w:p>
    <w:p w:rsidR="005260EF" w:rsidRPr="00FC7816" w:rsidRDefault="005260EF" w:rsidP="005260EF">
      <w:pPr>
        <w:pStyle w:val="Bodytext"/>
        <w:rPr>
          <w:szCs w:val="24"/>
        </w:rPr>
      </w:pPr>
    </w:p>
    <w:p w:rsidR="005260EF" w:rsidRPr="00FC7816" w:rsidRDefault="005260EF" w:rsidP="005260EF">
      <w:pPr>
        <w:pStyle w:val="Heading4"/>
        <w:rPr>
          <w:noProof w:val="0"/>
          <w:sz w:val="20"/>
          <w:szCs w:val="24"/>
        </w:rPr>
      </w:pPr>
      <w:r w:rsidRPr="00FC7816">
        <w:rPr>
          <w:noProof w:val="0"/>
          <w:sz w:val="20"/>
          <w:szCs w:val="24"/>
        </w:rPr>
        <w:fldChar w:fldCharType="begin"/>
      </w:r>
      <w:r w:rsidRPr="00FC7816">
        <w:rPr>
          <w:noProof w:val="0"/>
          <w:sz w:val="20"/>
          <w:szCs w:val="24"/>
        </w:rPr>
        <w:instrText xml:space="preserve"> seq NL1 \r 0 \h </w:instrText>
      </w:r>
      <w:r w:rsidRPr="00FC7816">
        <w:rPr>
          <w:noProof w:val="0"/>
          <w:sz w:val="20"/>
          <w:szCs w:val="24"/>
        </w:rPr>
        <w:fldChar w:fldCharType="end"/>
      </w:r>
      <w:r w:rsidRPr="00FC7816">
        <w:rPr>
          <w:noProof w:val="0"/>
          <w:sz w:val="20"/>
          <w:szCs w:val="24"/>
        </w:rPr>
        <w:t>Law Case Study 8</w:t>
      </w:r>
    </w:p>
    <w:p w:rsidR="005260EF" w:rsidRPr="00FC7816" w:rsidRDefault="005260EF" w:rsidP="005260EF">
      <w:pPr>
        <w:pStyle w:val="Bodytext"/>
        <w:rPr>
          <w:szCs w:val="24"/>
        </w:rPr>
      </w:pPr>
      <w:r w:rsidRPr="00FC7816">
        <w:rPr>
          <w:szCs w:val="24"/>
        </w:rPr>
        <w:t>A family has just adopted a child from Russia. When his parents try to enroll their child in their neighborhood school the principal explains that the school does not have services for second language learners and suggest that they will have to pay tuition to a private school dual-language school in the area.</w:t>
      </w:r>
    </w:p>
    <w:p w:rsidR="005260EF" w:rsidRPr="00FC7816" w:rsidRDefault="005260EF" w:rsidP="005260EF">
      <w:pPr>
        <w:pStyle w:val="Bodytext"/>
        <w:rPr>
          <w:szCs w:val="24"/>
        </w:rPr>
      </w:pPr>
      <w:r w:rsidRPr="00FC7816">
        <w:rPr>
          <w:szCs w:val="24"/>
        </w:rPr>
        <w:t>Which law(s) address this situation?</w:t>
      </w:r>
    </w:p>
    <w:p w:rsidR="005260EF" w:rsidRPr="00FC7816" w:rsidRDefault="005260EF" w:rsidP="005260EF">
      <w:pPr>
        <w:pStyle w:val="Bodytext"/>
        <w:rPr>
          <w:szCs w:val="24"/>
        </w:rPr>
      </w:pPr>
      <w:r w:rsidRPr="00FC7816">
        <w:rPr>
          <w:szCs w:val="24"/>
        </w:rPr>
        <w:t>What are the parents’ / student’s rights in this situation?</w:t>
      </w:r>
    </w:p>
    <w:p w:rsidR="005260EF" w:rsidRDefault="005260EF" w:rsidP="005260EF">
      <w:pPr>
        <w:pStyle w:val="Bodytext"/>
        <w:rPr>
          <w:szCs w:val="24"/>
        </w:rPr>
      </w:pPr>
      <w:r w:rsidRPr="00FC7816">
        <w:rPr>
          <w:szCs w:val="24"/>
        </w:rPr>
        <w:t>How can this problem be resolved?</w:t>
      </w:r>
    </w:p>
    <w:p w:rsidR="005260EF" w:rsidRDefault="005260EF" w:rsidP="005260EF">
      <w:pPr>
        <w:pStyle w:val="Bodytext"/>
        <w:rPr>
          <w:szCs w:val="24"/>
        </w:rPr>
      </w:pPr>
    </w:p>
    <w:p w:rsidR="005260EF" w:rsidRDefault="005260EF" w:rsidP="005260EF">
      <w:pPr>
        <w:pStyle w:val="Bodytext"/>
        <w:rPr>
          <w:szCs w:val="24"/>
        </w:rPr>
      </w:pPr>
    </w:p>
    <w:p w:rsidR="005260EF" w:rsidRPr="00FC7816" w:rsidRDefault="005260EF" w:rsidP="005260EF">
      <w:pPr>
        <w:pStyle w:val="Bodytext"/>
        <w:rPr>
          <w:szCs w:val="24"/>
        </w:rPr>
      </w:pPr>
      <w:r>
        <w:rPr>
          <w:szCs w:val="24"/>
        </w:rPr>
        <w:t xml:space="preserve">See </w:t>
      </w:r>
      <w:proofErr w:type="spellStart"/>
      <w:r>
        <w:rPr>
          <w:szCs w:val="24"/>
        </w:rPr>
        <w:t>Rubic</w:t>
      </w:r>
      <w:proofErr w:type="spellEnd"/>
      <w:r>
        <w:rPr>
          <w:szCs w:val="24"/>
        </w:rPr>
        <w:t xml:space="preserve"> on the </w:t>
      </w:r>
      <w:proofErr w:type="spellStart"/>
      <w:r>
        <w:rPr>
          <w:szCs w:val="24"/>
        </w:rPr>
        <w:t>Wikki</w:t>
      </w:r>
      <w:proofErr w:type="spellEnd"/>
      <w:r>
        <w:rPr>
          <w:szCs w:val="24"/>
        </w:rPr>
        <w:t>.</w:t>
      </w:r>
    </w:p>
    <w:p w:rsidR="00ED2ACC" w:rsidRDefault="00ED2ACC" w:rsidP="00687B7D"/>
    <w:sectPr w:rsidR="00ED2ACC" w:rsidSect="00687B7D">
      <w:footerReference w:type="even" r:id="rId9"/>
      <w:footerReference w:type="default" r:id="rId10"/>
      <w:footerReference w:type="first" r:id="rId11"/>
      <w:pgSz w:w="15840" w:h="12240" w:orient="landscape"/>
      <w:pgMar w:top="810" w:right="1440" w:bottom="1260" w:left="1440" w:gutter="0"/>
      <w:printerSettings r:id="rId1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D01" w:rsidRDefault="00147D01">
      <w:r>
        <w:separator/>
      </w:r>
    </w:p>
  </w:endnote>
  <w:endnote w:type="continuationSeparator" w:id="0">
    <w:p w:rsidR="00147D01" w:rsidRDefault="00147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01" w:rsidRDefault="00147D01" w:rsidP="00ED2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7D01" w:rsidRDefault="00147D0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01" w:rsidRPr="003662CC" w:rsidRDefault="00147D01" w:rsidP="00ED2ACC">
    <w:pPr>
      <w:pStyle w:val="Footer"/>
      <w:framePr w:wrap="around" w:vAnchor="text" w:hAnchor="margin" w:xAlign="center" w:y="1"/>
      <w:rPr>
        <w:rStyle w:val="PageNumber"/>
      </w:rPr>
    </w:pPr>
    <w:r w:rsidRPr="003662CC">
      <w:rPr>
        <w:rStyle w:val="PageNumber"/>
        <w:rFonts w:ascii="Arial" w:hAnsi="Arial"/>
        <w:sz w:val="20"/>
      </w:rPr>
      <w:fldChar w:fldCharType="begin"/>
    </w:r>
    <w:r w:rsidRPr="003662CC">
      <w:rPr>
        <w:rStyle w:val="PageNumber"/>
        <w:rFonts w:ascii="Arial" w:hAnsi="Arial"/>
        <w:sz w:val="20"/>
      </w:rPr>
      <w:instrText xml:space="preserve">PAGE  </w:instrText>
    </w:r>
    <w:r w:rsidRPr="003662CC">
      <w:rPr>
        <w:rStyle w:val="PageNumber"/>
        <w:rFonts w:ascii="Arial" w:hAnsi="Arial"/>
        <w:sz w:val="20"/>
      </w:rPr>
      <w:fldChar w:fldCharType="separate"/>
    </w:r>
    <w:r w:rsidR="00456424">
      <w:rPr>
        <w:rStyle w:val="PageNumber"/>
        <w:rFonts w:ascii="Arial" w:hAnsi="Arial"/>
        <w:noProof/>
        <w:sz w:val="20"/>
      </w:rPr>
      <w:t>1</w:t>
    </w:r>
    <w:r w:rsidRPr="003662CC">
      <w:rPr>
        <w:rStyle w:val="PageNumber"/>
        <w:rFonts w:ascii="Arial" w:hAnsi="Arial"/>
        <w:sz w:val="20"/>
      </w:rPr>
      <w:fldChar w:fldCharType="end"/>
    </w:r>
  </w:p>
  <w:p w:rsidR="00147D01" w:rsidRDefault="00147D01" w:rsidP="00ED2ACC">
    <w:pPr>
      <w:pStyle w:val="Footer"/>
      <w:jc w:val="right"/>
    </w:pPr>
    <w:r>
      <w:t xml:space="preserve"> </w:t>
    </w:r>
    <w:proofErr w:type="spellStart"/>
    <w:r>
      <w:t>Corash</w:t>
    </w:r>
    <w:proofErr w:type="spellEnd"/>
    <w:r w:rsidR="005260EF">
      <w:t xml:space="preserve">  </w:t>
    </w:r>
    <w:r>
      <w:t xml:space="preserve"> EDU 3000, Summer 2010</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01" w:rsidRDefault="00147D01" w:rsidP="00ED2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47D01" w:rsidRDefault="00147D01">
    <w:pPr>
      <w:pStyle w:val="Footer"/>
    </w:pPr>
    <w:r>
      <w:tab/>
    </w:r>
    <w:r>
      <w:tab/>
    </w:r>
    <w:r>
      <w:tab/>
    </w:r>
    <w:r>
      <w:tab/>
    </w:r>
    <w:r>
      <w:tab/>
    </w:r>
    <w:r>
      <w:tab/>
    </w:r>
    <w: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D01" w:rsidRDefault="00147D01">
      <w:r>
        <w:separator/>
      </w:r>
    </w:p>
  </w:footnote>
  <w:footnote w:type="continuationSeparator" w:id="0">
    <w:p w:rsidR="00147D01" w:rsidRDefault="00147D0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C3DC72D2"/>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numFmt w:val="decimal"/>
      <w:lvlText w:val=""/>
      <w:lvlJc w:val="left"/>
      <w:pPr>
        <w:ind w:left="0" w:firstLine="0"/>
      </w:pPr>
    </w:lvl>
  </w:abstractNum>
  <w:abstractNum w:abstractNumId="1">
    <w:nsid w:val="0D906F45"/>
    <w:multiLevelType w:val="hybridMultilevel"/>
    <w:tmpl w:val="78D27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687E82"/>
    <w:multiLevelType w:val="hybridMultilevel"/>
    <w:tmpl w:val="0CC0782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1B540968"/>
    <w:multiLevelType w:val="hybridMultilevel"/>
    <w:tmpl w:val="148239BA"/>
    <w:lvl w:ilvl="0" w:tplc="048CCEE4">
      <w:start w:val="1"/>
      <w:numFmt w:val="bullet"/>
      <w:lvlText w:val=""/>
      <w:lvlJc w:val="left"/>
      <w:pPr>
        <w:tabs>
          <w:tab w:val="num" w:pos="1440"/>
        </w:tabs>
        <w:ind w:left="1440" w:hanging="360"/>
      </w:pPr>
      <w:rPr>
        <w:rFonts w:ascii="Symbol" w:hAnsi="Symbol" w:hint="default"/>
      </w:rPr>
    </w:lvl>
    <w:lvl w:ilvl="1" w:tplc="AA2E57D0" w:tentative="1">
      <w:start w:val="1"/>
      <w:numFmt w:val="bullet"/>
      <w:lvlText w:val="o"/>
      <w:lvlJc w:val="left"/>
      <w:pPr>
        <w:tabs>
          <w:tab w:val="num" w:pos="2520"/>
        </w:tabs>
        <w:ind w:left="2520" w:hanging="360"/>
      </w:pPr>
      <w:rPr>
        <w:rFonts w:ascii="Courier New" w:hAnsi="Courier New" w:hint="default"/>
      </w:rPr>
    </w:lvl>
    <w:lvl w:ilvl="2" w:tplc="30AA593A" w:tentative="1">
      <w:start w:val="1"/>
      <w:numFmt w:val="bullet"/>
      <w:lvlText w:val=""/>
      <w:lvlJc w:val="left"/>
      <w:pPr>
        <w:tabs>
          <w:tab w:val="num" w:pos="3240"/>
        </w:tabs>
        <w:ind w:left="3240" w:hanging="360"/>
      </w:pPr>
      <w:rPr>
        <w:rFonts w:ascii="Wingdings" w:hAnsi="Wingdings" w:hint="default"/>
      </w:rPr>
    </w:lvl>
    <w:lvl w:ilvl="3" w:tplc="6A023C4C" w:tentative="1">
      <w:start w:val="1"/>
      <w:numFmt w:val="bullet"/>
      <w:lvlText w:val=""/>
      <w:lvlJc w:val="left"/>
      <w:pPr>
        <w:tabs>
          <w:tab w:val="num" w:pos="3960"/>
        </w:tabs>
        <w:ind w:left="3960" w:hanging="360"/>
      </w:pPr>
      <w:rPr>
        <w:rFonts w:ascii="Symbol" w:hAnsi="Symbol" w:hint="default"/>
      </w:rPr>
    </w:lvl>
    <w:lvl w:ilvl="4" w:tplc="C1CE7318" w:tentative="1">
      <w:start w:val="1"/>
      <w:numFmt w:val="bullet"/>
      <w:lvlText w:val="o"/>
      <w:lvlJc w:val="left"/>
      <w:pPr>
        <w:tabs>
          <w:tab w:val="num" w:pos="4680"/>
        </w:tabs>
        <w:ind w:left="4680" w:hanging="360"/>
      </w:pPr>
      <w:rPr>
        <w:rFonts w:ascii="Courier New" w:hAnsi="Courier New" w:hint="default"/>
      </w:rPr>
    </w:lvl>
    <w:lvl w:ilvl="5" w:tplc="EB4C6CDC" w:tentative="1">
      <w:start w:val="1"/>
      <w:numFmt w:val="bullet"/>
      <w:lvlText w:val=""/>
      <w:lvlJc w:val="left"/>
      <w:pPr>
        <w:tabs>
          <w:tab w:val="num" w:pos="5400"/>
        </w:tabs>
        <w:ind w:left="5400" w:hanging="360"/>
      </w:pPr>
      <w:rPr>
        <w:rFonts w:ascii="Wingdings" w:hAnsi="Wingdings" w:hint="default"/>
      </w:rPr>
    </w:lvl>
    <w:lvl w:ilvl="6" w:tplc="9AC06268" w:tentative="1">
      <w:start w:val="1"/>
      <w:numFmt w:val="bullet"/>
      <w:lvlText w:val=""/>
      <w:lvlJc w:val="left"/>
      <w:pPr>
        <w:tabs>
          <w:tab w:val="num" w:pos="6120"/>
        </w:tabs>
        <w:ind w:left="6120" w:hanging="360"/>
      </w:pPr>
      <w:rPr>
        <w:rFonts w:ascii="Symbol" w:hAnsi="Symbol" w:hint="default"/>
      </w:rPr>
    </w:lvl>
    <w:lvl w:ilvl="7" w:tplc="8906206E" w:tentative="1">
      <w:start w:val="1"/>
      <w:numFmt w:val="bullet"/>
      <w:lvlText w:val="o"/>
      <w:lvlJc w:val="left"/>
      <w:pPr>
        <w:tabs>
          <w:tab w:val="num" w:pos="6840"/>
        </w:tabs>
        <w:ind w:left="6840" w:hanging="360"/>
      </w:pPr>
      <w:rPr>
        <w:rFonts w:ascii="Courier New" w:hAnsi="Courier New" w:hint="default"/>
      </w:rPr>
    </w:lvl>
    <w:lvl w:ilvl="8" w:tplc="98486D0A" w:tentative="1">
      <w:start w:val="1"/>
      <w:numFmt w:val="bullet"/>
      <w:lvlText w:val=""/>
      <w:lvlJc w:val="left"/>
      <w:pPr>
        <w:tabs>
          <w:tab w:val="num" w:pos="7560"/>
        </w:tabs>
        <w:ind w:left="7560" w:hanging="360"/>
      </w:pPr>
      <w:rPr>
        <w:rFonts w:ascii="Wingdings" w:hAnsi="Wingdings" w:hint="default"/>
      </w:rPr>
    </w:lvl>
  </w:abstractNum>
  <w:abstractNum w:abstractNumId="4">
    <w:nsid w:val="20405DB3"/>
    <w:multiLevelType w:val="hybridMultilevel"/>
    <w:tmpl w:val="ABA8BD96"/>
    <w:lvl w:ilvl="0" w:tplc="80884AEA">
      <w:start w:val="1"/>
      <w:numFmt w:val="bullet"/>
      <w:lvlText w:val=""/>
      <w:lvlJc w:val="left"/>
      <w:pPr>
        <w:tabs>
          <w:tab w:val="num" w:pos="360"/>
        </w:tabs>
        <w:ind w:left="360" w:hanging="360"/>
      </w:pPr>
      <w:rPr>
        <w:rFonts w:ascii="Symbol" w:hAnsi="Symbol" w:hint="default"/>
      </w:rPr>
    </w:lvl>
    <w:lvl w:ilvl="1" w:tplc="8724D228">
      <w:start w:val="1"/>
      <w:numFmt w:val="bullet"/>
      <w:lvlText w:val="o"/>
      <w:lvlJc w:val="left"/>
      <w:pPr>
        <w:tabs>
          <w:tab w:val="num" w:pos="1440"/>
        </w:tabs>
        <w:ind w:left="1440" w:hanging="360"/>
      </w:pPr>
      <w:rPr>
        <w:rFonts w:ascii="Courier New" w:hAnsi="Courier New" w:hint="default"/>
      </w:rPr>
    </w:lvl>
    <w:lvl w:ilvl="2" w:tplc="0840EFFC" w:tentative="1">
      <w:start w:val="1"/>
      <w:numFmt w:val="bullet"/>
      <w:lvlText w:val=""/>
      <w:lvlJc w:val="left"/>
      <w:pPr>
        <w:tabs>
          <w:tab w:val="num" w:pos="2160"/>
        </w:tabs>
        <w:ind w:left="2160" w:hanging="360"/>
      </w:pPr>
      <w:rPr>
        <w:rFonts w:ascii="Wingdings" w:hAnsi="Wingdings" w:hint="default"/>
      </w:rPr>
    </w:lvl>
    <w:lvl w:ilvl="3" w:tplc="5D5CE642" w:tentative="1">
      <w:start w:val="1"/>
      <w:numFmt w:val="bullet"/>
      <w:lvlText w:val=""/>
      <w:lvlJc w:val="left"/>
      <w:pPr>
        <w:tabs>
          <w:tab w:val="num" w:pos="2880"/>
        </w:tabs>
        <w:ind w:left="2880" w:hanging="360"/>
      </w:pPr>
      <w:rPr>
        <w:rFonts w:ascii="Symbol" w:hAnsi="Symbol" w:hint="default"/>
      </w:rPr>
    </w:lvl>
    <w:lvl w:ilvl="4" w:tplc="FB26A548" w:tentative="1">
      <w:start w:val="1"/>
      <w:numFmt w:val="bullet"/>
      <w:lvlText w:val="o"/>
      <w:lvlJc w:val="left"/>
      <w:pPr>
        <w:tabs>
          <w:tab w:val="num" w:pos="3600"/>
        </w:tabs>
        <w:ind w:left="3600" w:hanging="360"/>
      </w:pPr>
      <w:rPr>
        <w:rFonts w:ascii="Courier New" w:hAnsi="Courier New" w:hint="default"/>
      </w:rPr>
    </w:lvl>
    <w:lvl w:ilvl="5" w:tplc="2CDA1598" w:tentative="1">
      <w:start w:val="1"/>
      <w:numFmt w:val="bullet"/>
      <w:lvlText w:val=""/>
      <w:lvlJc w:val="left"/>
      <w:pPr>
        <w:tabs>
          <w:tab w:val="num" w:pos="4320"/>
        </w:tabs>
        <w:ind w:left="4320" w:hanging="360"/>
      </w:pPr>
      <w:rPr>
        <w:rFonts w:ascii="Wingdings" w:hAnsi="Wingdings" w:hint="default"/>
      </w:rPr>
    </w:lvl>
    <w:lvl w:ilvl="6" w:tplc="E78214B4" w:tentative="1">
      <w:start w:val="1"/>
      <w:numFmt w:val="bullet"/>
      <w:lvlText w:val=""/>
      <w:lvlJc w:val="left"/>
      <w:pPr>
        <w:tabs>
          <w:tab w:val="num" w:pos="5040"/>
        </w:tabs>
        <w:ind w:left="5040" w:hanging="360"/>
      </w:pPr>
      <w:rPr>
        <w:rFonts w:ascii="Symbol" w:hAnsi="Symbol" w:hint="default"/>
      </w:rPr>
    </w:lvl>
    <w:lvl w:ilvl="7" w:tplc="C290BD1A" w:tentative="1">
      <w:start w:val="1"/>
      <w:numFmt w:val="bullet"/>
      <w:lvlText w:val="o"/>
      <w:lvlJc w:val="left"/>
      <w:pPr>
        <w:tabs>
          <w:tab w:val="num" w:pos="5760"/>
        </w:tabs>
        <w:ind w:left="5760" w:hanging="360"/>
      </w:pPr>
      <w:rPr>
        <w:rFonts w:ascii="Courier New" w:hAnsi="Courier New" w:hint="default"/>
      </w:rPr>
    </w:lvl>
    <w:lvl w:ilvl="8" w:tplc="18E2D8DC" w:tentative="1">
      <w:start w:val="1"/>
      <w:numFmt w:val="bullet"/>
      <w:lvlText w:val=""/>
      <w:lvlJc w:val="left"/>
      <w:pPr>
        <w:tabs>
          <w:tab w:val="num" w:pos="6480"/>
        </w:tabs>
        <w:ind w:left="6480" w:hanging="360"/>
      </w:pPr>
      <w:rPr>
        <w:rFonts w:ascii="Wingdings" w:hAnsi="Wingdings" w:hint="default"/>
      </w:rPr>
    </w:lvl>
  </w:abstractNum>
  <w:abstractNum w:abstractNumId="5">
    <w:nsid w:val="23B0529C"/>
    <w:multiLevelType w:val="hybridMultilevel"/>
    <w:tmpl w:val="CE7E6FBA"/>
    <w:lvl w:ilvl="0" w:tplc="0E123EE8">
      <w:start w:val="1"/>
      <w:numFmt w:val="decimal"/>
      <w:lvlText w:val="%1."/>
      <w:lvlJc w:val="left"/>
      <w:pPr>
        <w:tabs>
          <w:tab w:val="num" w:pos="720"/>
        </w:tabs>
        <w:ind w:left="720" w:hanging="360"/>
      </w:pPr>
    </w:lvl>
    <w:lvl w:ilvl="1" w:tplc="AE30140E">
      <w:start w:val="1"/>
      <w:numFmt w:val="decimal"/>
      <w:lvlText w:val="%2."/>
      <w:lvlJc w:val="left"/>
      <w:pPr>
        <w:tabs>
          <w:tab w:val="num" w:pos="1440"/>
        </w:tabs>
        <w:ind w:left="1440" w:hanging="360"/>
      </w:pPr>
    </w:lvl>
    <w:lvl w:ilvl="2" w:tplc="E4982C0A">
      <w:start w:val="1"/>
      <w:numFmt w:val="decimal"/>
      <w:lvlText w:val="%3."/>
      <w:lvlJc w:val="left"/>
      <w:pPr>
        <w:tabs>
          <w:tab w:val="num" w:pos="2160"/>
        </w:tabs>
        <w:ind w:left="2160" w:hanging="360"/>
      </w:pPr>
    </w:lvl>
    <w:lvl w:ilvl="3" w:tplc="04442770">
      <w:start w:val="1"/>
      <w:numFmt w:val="decimal"/>
      <w:lvlText w:val="%4."/>
      <w:lvlJc w:val="left"/>
      <w:pPr>
        <w:tabs>
          <w:tab w:val="num" w:pos="2880"/>
        </w:tabs>
        <w:ind w:left="2880" w:hanging="360"/>
      </w:pPr>
    </w:lvl>
    <w:lvl w:ilvl="4" w:tplc="4E2EC796">
      <w:start w:val="1"/>
      <w:numFmt w:val="decimal"/>
      <w:lvlText w:val="%5."/>
      <w:lvlJc w:val="left"/>
      <w:pPr>
        <w:tabs>
          <w:tab w:val="num" w:pos="3600"/>
        </w:tabs>
        <w:ind w:left="3600" w:hanging="360"/>
      </w:pPr>
    </w:lvl>
    <w:lvl w:ilvl="5" w:tplc="3A1473A6">
      <w:start w:val="1"/>
      <w:numFmt w:val="decimal"/>
      <w:lvlText w:val="%6."/>
      <w:lvlJc w:val="left"/>
      <w:pPr>
        <w:tabs>
          <w:tab w:val="num" w:pos="4320"/>
        </w:tabs>
        <w:ind w:left="4320" w:hanging="360"/>
      </w:pPr>
    </w:lvl>
    <w:lvl w:ilvl="6" w:tplc="158011D6">
      <w:start w:val="1"/>
      <w:numFmt w:val="decimal"/>
      <w:lvlText w:val="%7."/>
      <w:lvlJc w:val="left"/>
      <w:pPr>
        <w:tabs>
          <w:tab w:val="num" w:pos="5040"/>
        </w:tabs>
        <w:ind w:left="5040" w:hanging="360"/>
      </w:pPr>
    </w:lvl>
    <w:lvl w:ilvl="7" w:tplc="C6A2D39C">
      <w:start w:val="1"/>
      <w:numFmt w:val="decimal"/>
      <w:lvlText w:val="%8."/>
      <w:lvlJc w:val="left"/>
      <w:pPr>
        <w:tabs>
          <w:tab w:val="num" w:pos="5760"/>
        </w:tabs>
        <w:ind w:left="5760" w:hanging="360"/>
      </w:pPr>
    </w:lvl>
    <w:lvl w:ilvl="8" w:tplc="85C67128">
      <w:start w:val="1"/>
      <w:numFmt w:val="decimal"/>
      <w:lvlText w:val="%9."/>
      <w:lvlJc w:val="left"/>
      <w:pPr>
        <w:tabs>
          <w:tab w:val="num" w:pos="6480"/>
        </w:tabs>
        <w:ind w:left="6480" w:hanging="360"/>
      </w:pPr>
    </w:lvl>
  </w:abstractNum>
  <w:abstractNum w:abstractNumId="6">
    <w:nsid w:val="29ED28B5"/>
    <w:multiLevelType w:val="hybridMultilevel"/>
    <w:tmpl w:val="D1DCA5AC"/>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7">
    <w:nsid w:val="2B2859BE"/>
    <w:multiLevelType w:val="hybridMultilevel"/>
    <w:tmpl w:val="2744A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C377E15"/>
    <w:multiLevelType w:val="hybridMultilevel"/>
    <w:tmpl w:val="9272A2E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2CE05337"/>
    <w:multiLevelType w:val="hybridMultilevel"/>
    <w:tmpl w:val="3E522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D39A7"/>
    <w:multiLevelType w:val="hybridMultilevel"/>
    <w:tmpl w:val="E9A6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B958E3"/>
    <w:multiLevelType w:val="hybridMultilevel"/>
    <w:tmpl w:val="76643D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2A2C42"/>
    <w:multiLevelType w:val="hybridMultilevel"/>
    <w:tmpl w:val="06A43152"/>
    <w:lvl w:ilvl="0" w:tplc="0802A942">
      <w:start w:val="1"/>
      <w:numFmt w:val="bullet"/>
      <w:lvlText w:val="o"/>
      <w:lvlJc w:val="left"/>
      <w:pPr>
        <w:tabs>
          <w:tab w:val="num" w:pos="2520"/>
        </w:tabs>
        <w:ind w:left="2520" w:hanging="360"/>
      </w:pPr>
      <w:rPr>
        <w:rFonts w:ascii="Courier New" w:hAnsi="Courier New" w:hint="default"/>
      </w:rPr>
    </w:lvl>
    <w:lvl w:ilvl="1" w:tplc="C00040CE">
      <w:start w:val="1"/>
      <w:numFmt w:val="bullet"/>
      <w:lvlText w:val="o"/>
      <w:lvlJc w:val="left"/>
      <w:pPr>
        <w:tabs>
          <w:tab w:val="num" w:pos="2160"/>
        </w:tabs>
        <w:ind w:left="2160" w:hanging="360"/>
      </w:pPr>
      <w:rPr>
        <w:rFonts w:ascii="Courier New" w:hAnsi="Courier New" w:cs="Wingdings" w:hint="default"/>
      </w:rPr>
    </w:lvl>
    <w:lvl w:ilvl="2" w:tplc="9140DD38" w:tentative="1">
      <w:start w:val="1"/>
      <w:numFmt w:val="bullet"/>
      <w:lvlText w:val=""/>
      <w:lvlJc w:val="left"/>
      <w:pPr>
        <w:tabs>
          <w:tab w:val="num" w:pos="2880"/>
        </w:tabs>
        <w:ind w:left="2880" w:hanging="360"/>
      </w:pPr>
      <w:rPr>
        <w:rFonts w:ascii="Wingdings" w:hAnsi="Wingdings" w:hint="default"/>
      </w:rPr>
    </w:lvl>
    <w:lvl w:ilvl="3" w:tplc="4978E47E" w:tentative="1">
      <w:start w:val="1"/>
      <w:numFmt w:val="bullet"/>
      <w:lvlText w:val=""/>
      <w:lvlJc w:val="left"/>
      <w:pPr>
        <w:tabs>
          <w:tab w:val="num" w:pos="3600"/>
        </w:tabs>
        <w:ind w:left="3600" w:hanging="360"/>
      </w:pPr>
      <w:rPr>
        <w:rFonts w:ascii="Symbol" w:hAnsi="Symbol" w:hint="default"/>
      </w:rPr>
    </w:lvl>
    <w:lvl w:ilvl="4" w:tplc="46C41910" w:tentative="1">
      <w:start w:val="1"/>
      <w:numFmt w:val="bullet"/>
      <w:lvlText w:val="o"/>
      <w:lvlJc w:val="left"/>
      <w:pPr>
        <w:tabs>
          <w:tab w:val="num" w:pos="4320"/>
        </w:tabs>
        <w:ind w:left="4320" w:hanging="360"/>
      </w:pPr>
      <w:rPr>
        <w:rFonts w:ascii="Courier New" w:hAnsi="Courier New" w:cs="Wingdings" w:hint="default"/>
      </w:rPr>
    </w:lvl>
    <w:lvl w:ilvl="5" w:tplc="FF1CA162" w:tentative="1">
      <w:start w:val="1"/>
      <w:numFmt w:val="bullet"/>
      <w:lvlText w:val=""/>
      <w:lvlJc w:val="left"/>
      <w:pPr>
        <w:tabs>
          <w:tab w:val="num" w:pos="5040"/>
        </w:tabs>
        <w:ind w:left="5040" w:hanging="360"/>
      </w:pPr>
      <w:rPr>
        <w:rFonts w:ascii="Wingdings" w:hAnsi="Wingdings" w:hint="default"/>
      </w:rPr>
    </w:lvl>
    <w:lvl w:ilvl="6" w:tplc="CC186EA2" w:tentative="1">
      <w:start w:val="1"/>
      <w:numFmt w:val="bullet"/>
      <w:lvlText w:val=""/>
      <w:lvlJc w:val="left"/>
      <w:pPr>
        <w:tabs>
          <w:tab w:val="num" w:pos="5760"/>
        </w:tabs>
        <w:ind w:left="5760" w:hanging="360"/>
      </w:pPr>
      <w:rPr>
        <w:rFonts w:ascii="Symbol" w:hAnsi="Symbol" w:hint="default"/>
      </w:rPr>
    </w:lvl>
    <w:lvl w:ilvl="7" w:tplc="D09A448A" w:tentative="1">
      <w:start w:val="1"/>
      <w:numFmt w:val="bullet"/>
      <w:lvlText w:val="o"/>
      <w:lvlJc w:val="left"/>
      <w:pPr>
        <w:tabs>
          <w:tab w:val="num" w:pos="6480"/>
        </w:tabs>
        <w:ind w:left="6480" w:hanging="360"/>
      </w:pPr>
      <w:rPr>
        <w:rFonts w:ascii="Courier New" w:hAnsi="Courier New" w:cs="Wingdings" w:hint="default"/>
      </w:rPr>
    </w:lvl>
    <w:lvl w:ilvl="8" w:tplc="CECE3534" w:tentative="1">
      <w:start w:val="1"/>
      <w:numFmt w:val="bullet"/>
      <w:lvlText w:val=""/>
      <w:lvlJc w:val="left"/>
      <w:pPr>
        <w:tabs>
          <w:tab w:val="num" w:pos="7200"/>
        </w:tabs>
        <w:ind w:left="7200" w:hanging="360"/>
      </w:pPr>
      <w:rPr>
        <w:rFonts w:ascii="Wingdings" w:hAnsi="Wingdings" w:hint="default"/>
      </w:rPr>
    </w:lvl>
  </w:abstractNum>
  <w:abstractNum w:abstractNumId="13">
    <w:nsid w:val="3DCE41A6"/>
    <w:multiLevelType w:val="hybridMultilevel"/>
    <w:tmpl w:val="593CE7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8B05080"/>
    <w:multiLevelType w:val="hybridMultilevel"/>
    <w:tmpl w:val="0F3241B6"/>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4B897EF7"/>
    <w:multiLevelType w:val="hybridMultilevel"/>
    <w:tmpl w:val="B52E3B14"/>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BE96759"/>
    <w:multiLevelType w:val="hybridMultilevel"/>
    <w:tmpl w:val="0EBA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FC7FB1"/>
    <w:multiLevelType w:val="hybridMultilevel"/>
    <w:tmpl w:val="DF36C7B0"/>
    <w:lvl w:ilvl="0" w:tplc="4C62DA16">
      <w:start w:val="1"/>
      <w:numFmt w:val="bullet"/>
      <w:lvlText w:val=""/>
      <w:lvlJc w:val="left"/>
      <w:pPr>
        <w:tabs>
          <w:tab w:val="num" w:pos="360"/>
        </w:tabs>
        <w:ind w:left="360" w:hanging="360"/>
      </w:pPr>
      <w:rPr>
        <w:rFonts w:ascii="Symbol" w:hAnsi="Symbol" w:hint="default"/>
      </w:rPr>
    </w:lvl>
    <w:lvl w:ilvl="1" w:tplc="FCC007D6">
      <w:start w:val="1"/>
      <w:numFmt w:val="bullet"/>
      <w:lvlText w:val="o"/>
      <w:lvlJc w:val="left"/>
      <w:pPr>
        <w:tabs>
          <w:tab w:val="num" w:pos="1440"/>
        </w:tabs>
        <w:ind w:left="1440" w:hanging="360"/>
      </w:pPr>
      <w:rPr>
        <w:rFonts w:ascii="Courier New" w:hAnsi="Courier New" w:hint="default"/>
      </w:rPr>
    </w:lvl>
    <w:lvl w:ilvl="2" w:tplc="1DD82AAA" w:tentative="1">
      <w:start w:val="1"/>
      <w:numFmt w:val="bullet"/>
      <w:lvlText w:val=""/>
      <w:lvlJc w:val="left"/>
      <w:pPr>
        <w:tabs>
          <w:tab w:val="num" w:pos="2160"/>
        </w:tabs>
        <w:ind w:left="2160" w:hanging="360"/>
      </w:pPr>
      <w:rPr>
        <w:rFonts w:ascii="Wingdings" w:hAnsi="Wingdings" w:hint="default"/>
      </w:rPr>
    </w:lvl>
    <w:lvl w:ilvl="3" w:tplc="2C68204E" w:tentative="1">
      <w:start w:val="1"/>
      <w:numFmt w:val="bullet"/>
      <w:lvlText w:val=""/>
      <w:lvlJc w:val="left"/>
      <w:pPr>
        <w:tabs>
          <w:tab w:val="num" w:pos="2880"/>
        </w:tabs>
        <w:ind w:left="2880" w:hanging="360"/>
      </w:pPr>
      <w:rPr>
        <w:rFonts w:ascii="Symbol" w:hAnsi="Symbol" w:hint="default"/>
      </w:rPr>
    </w:lvl>
    <w:lvl w:ilvl="4" w:tplc="C11CC6B4" w:tentative="1">
      <w:start w:val="1"/>
      <w:numFmt w:val="bullet"/>
      <w:lvlText w:val="o"/>
      <w:lvlJc w:val="left"/>
      <w:pPr>
        <w:tabs>
          <w:tab w:val="num" w:pos="3600"/>
        </w:tabs>
        <w:ind w:left="3600" w:hanging="360"/>
      </w:pPr>
      <w:rPr>
        <w:rFonts w:ascii="Courier New" w:hAnsi="Courier New" w:hint="default"/>
      </w:rPr>
    </w:lvl>
    <w:lvl w:ilvl="5" w:tplc="8A2076D4" w:tentative="1">
      <w:start w:val="1"/>
      <w:numFmt w:val="bullet"/>
      <w:lvlText w:val=""/>
      <w:lvlJc w:val="left"/>
      <w:pPr>
        <w:tabs>
          <w:tab w:val="num" w:pos="4320"/>
        </w:tabs>
        <w:ind w:left="4320" w:hanging="360"/>
      </w:pPr>
      <w:rPr>
        <w:rFonts w:ascii="Wingdings" w:hAnsi="Wingdings" w:hint="default"/>
      </w:rPr>
    </w:lvl>
    <w:lvl w:ilvl="6" w:tplc="2806BB56" w:tentative="1">
      <w:start w:val="1"/>
      <w:numFmt w:val="bullet"/>
      <w:lvlText w:val=""/>
      <w:lvlJc w:val="left"/>
      <w:pPr>
        <w:tabs>
          <w:tab w:val="num" w:pos="5040"/>
        </w:tabs>
        <w:ind w:left="5040" w:hanging="360"/>
      </w:pPr>
      <w:rPr>
        <w:rFonts w:ascii="Symbol" w:hAnsi="Symbol" w:hint="default"/>
      </w:rPr>
    </w:lvl>
    <w:lvl w:ilvl="7" w:tplc="7E981CBC" w:tentative="1">
      <w:start w:val="1"/>
      <w:numFmt w:val="bullet"/>
      <w:lvlText w:val="o"/>
      <w:lvlJc w:val="left"/>
      <w:pPr>
        <w:tabs>
          <w:tab w:val="num" w:pos="5760"/>
        </w:tabs>
        <w:ind w:left="5760" w:hanging="360"/>
      </w:pPr>
      <w:rPr>
        <w:rFonts w:ascii="Courier New" w:hAnsi="Courier New" w:hint="default"/>
      </w:rPr>
    </w:lvl>
    <w:lvl w:ilvl="8" w:tplc="C30C15D8" w:tentative="1">
      <w:start w:val="1"/>
      <w:numFmt w:val="bullet"/>
      <w:lvlText w:val=""/>
      <w:lvlJc w:val="left"/>
      <w:pPr>
        <w:tabs>
          <w:tab w:val="num" w:pos="6480"/>
        </w:tabs>
        <w:ind w:left="6480" w:hanging="360"/>
      </w:pPr>
      <w:rPr>
        <w:rFonts w:ascii="Wingdings" w:hAnsi="Wingdings" w:hint="default"/>
      </w:rPr>
    </w:lvl>
  </w:abstractNum>
  <w:abstractNum w:abstractNumId="18">
    <w:nsid w:val="5A6641B9"/>
    <w:multiLevelType w:val="hybridMultilevel"/>
    <w:tmpl w:val="25FA44C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BB725E"/>
    <w:multiLevelType w:val="hybridMultilevel"/>
    <w:tmpl w:val="A0CC3AE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1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7"/>
  </w:num>
  <w:num w:numId="6">
    <w:abstractNumId w:val="3"/>
  </w:num>
  <w:num w:numId="7">
    <w:abstractNumId w:val="10"/>
  </w:num>
  <w:num w:numId="8">
    <w:abstractNumId w:val="15"/>
  </w:num>
  <w:num w:numId="9">
    <w:abstractNumId w:val="0"/>
    <w:lvlOverride w:ilvl="0">
      <w:lvl w:ilvl="0">
        <w:start w:val="1"/>
        <w:numFmt w:val="decimal"/>
        <w:pStyle w:val="Level1"/>
        <w:lvlText w:val="%1."/>
        <w:lvlJc w:val="left"/>
        <w:pPr>
          <w:ind w:left="0" w:firstLine="0"/>
        </w:pPr>
        <w:rPr>
          <w:rFonts w:ascii="Times New Roman" w:eastAsia="Times New Roman" w:hAnsi="Times New Roman" w:cs="Times New Roman"/>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10">
    <w:abstractNumId w:val="8"/>
  </w:num>
  <w:num w:numId="11">
    <w:abstractNumId w:val="2"/>
  </w:num>
  <w:num w:numId="12">
    <w:abstractNumId w:val="13"/>
  </w:num>
  <w:num w:numId="13">
    <w:abstractNumId w:val="7"/>
  </w:num>
  <w:num w:numId="14">
    <w:abstractNumId w:val="16"/>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1"/>
  </w:num>
  <w:num w:numId="19">
    <w:abstractNumId w:val="14"/>
  </w:num>
  <w:num w:numId="20">
    <w:abstractNumId w:val="1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90518"/>
    <w:rsid w:val="00034B66"/>
    <w:rsid w:val="00100A28"/>
    <w:rsid w:val="00147D01"/>
    <w:rsid w:val="00200915"/>
    <w:rsid w:val="00330173"/>
    <w:rsid w:val="00456424"/>
    <w:rsid w:val="004C35B8"/>
    <w:rsid w:val="005260EF"/>
    <w:rsid w:val="00606401"/>
    <w:rsid w:val="00656F3D"/>
    <w:rsid w:val="00687B7D"/>
    <w:rsid w:val="006A6560"/>
    <w:rsid w:val="008078C6"/>
    <w:rsid w:val="009D5A29"/>
    <w:rsid w:val="00ED2ACC"/>
    <w:rsid w:val="00F21243"/>
    <w:rsid w:val="00F605DE"/>
  </w:rsids>
  <m:mathPr>
    <m:mathFont m:val="New Yor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518"/>
    <w:rPr>
      <w:rFonts w:ascii="Times" w:eastAsia="Times" w:hAnsi="Times"/>
      <w:sz w:val="24"/>
      <w:szCs w:val="24"/>
    </w:rPr>
  </w:style>
  <w:style w:type="paragraph" w:styleId="Heading1">
    <w:name w:val="heading 1"/>
    <w:basedOn w:val="Normal"/>
    <w:next w:val="Normal"/>
    <w:link w:val="Heading1Char"/>
    <w:qFormat/>
    <w:rsid w:val="005260E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Heading1"/>
    <w:next w:val="Normal"/>
    <w:link w:val="Heading3Char"/>
    <w:qFormat/>
    <w:rsid w:val="005260EF"/>
    <w:pPr>
      <w:keepLines w:val="0"/>
      <w:spacing w:before="240" w:after="60"/>
      <w:outlineLvl w:val="2"/>
    </w:pPr>
    <w:rPr>
      <w:rFonts w:ascii="Arial Narrow" w:eastAsia="Times New Roman" w:hAnsi="Arial Narrow" w:cs="Times New Roman"/>
      <w:bCs w:val="0"/>
      <w:noProof/>
      <w:color w:val="auto"/>
      <w:kern w:val="28"/>
      <w:sz w:val="26"/>
      <w:szCs w:val="20"/>
    </w:rPr>
  </w:style>
  <w:style w:type="paragraph" w:styleId="Heading4">
    <w:name w:val="heading 4"/>
    <w:basedOn w:val="Heading1"/>
    <w:next w:val="Bodytext"/>
    <w:link w:val="Heading4Char"/>
    <w:qFormat/>
    <w:rsid w:val="005260EF"/>
    <w:pPr>
      <w:keepLines w:val="0"/>
      <w:spacing w:before="240" w:after="60"/>
      <w:outlineLvl w:val="3"/>
    </w:pPr>
    <w:rPr>
      <w:rFonts w:ascii="Helvetica-Narrow" w:eastAsia="Times New Roman" w:hAnsi="Helvetica-Narrow" w:cs="Times New Roman"/>
      <w:bCs w:val="0"/>
      <w:i/>
      <w:noProof/>
      <w:color w:val="auto"/>
      <w:kern w:val="28"/>
      <w:sz w:val="22"/>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390518"/>
    <w:rPr>
      <w:color w:val="0000FF"/>
      <w:u w:val="single"/>
    </w:rPr>
  </w:style>
  <w:style w:type="paragraph" w:styleId="Header">
    <w:name w:val="header"/>
    <w:basedOn w:val="Normal"/>
    <w:link w:val="HeaderChar"/>
    <w:rsid w:val="00390518"/>
    <w:pPr>
      <w:tabs>
        <w:tab w:val="center" w:pos="4320"/>
        <w:tab w:val="right" w:pos="8640"/>
      </w:tabs>
    </w:pPr>
  </w:style>
  <w:style w:type="character" w:customStyle="1" w:styleId="HeaderChar">
    <w:name w:val="Header Char"/>
    <w:basedOn w:val="DefaultParagraphFont"/>
    <w:link w:val="Header"/>
    <w:rsid w:val="00390518"/>
    <w:rPr>
      <w:rFonts w:ascii="Times" w:eastAsia="Times" w:hAnsi="Times" w:cs="Times New Roman"/>
    </w:rPr>
  </w:style>
  <w:style w:type="paragraph" w:styleId="Footer">
    <w:name w:val="footer"/>
    <w:basedOn w:val="Normal"/>
    <w:link w:val="FooterChar"/>
    <w:rsid w:val="00390518"/>
    <w:pPr>
      <w:tabs>
        <w:tab w:val="center" w:pos="4320"/>
        <w:tab w:val="right" w:pos="8640"/>
      </w:tabs>
    </w:pPr>
  </w:style>
  <w:style w:type="character" w:customStyle="1" w:styleId="FooterChar">
    <w:name w:val="Footer Char"/>
    <w:basedOn w:val="DefaultParagraphFont"/>
    <w:link w:val="Footer"/>
    <w:rsid w:val="00390518"/>
    <w:rPr>
      <w:rFonts w:ascii="Times" w:eastAsia="Times" w:hAnsi="Times" w:cs="Times New Roman"/>
    </w:rPr>
  </w:style>
  <w:style w:type="character" w:styleId="PageNumber">
    <w:name w:val="page number"/>
    <w:basedOn w:val="DefaultParagraphFont"/>
    <w:rsid w:val="00390518"/>
  </w:style>
  <w:style w:type="paragraph" w:styleId="ColorfulList-Accent1">
    <w:name w:val="Colorful List Accent 1"/>
    <w:basedOn w:val="Normal"/>
    <w:rsid w:val="00390518"/>
    <w:pPr>
      <w:ind w:left="720"/>
      <w:contextualSpacing/>
    </w:pPr>
  </w:style>
  <w:style w:type="character" w:styleId="FollowedHyperlink">
    <w:name w:val="FollowedHyperlink"/>
    <w:basedOn w:val="DefaultParagraphFont"/>
    <w:rsid w:val="00390518"/>
    <w:rPr>
      <w:color w:val="800080"/>
      <w:u w:val="single"/>
    </w:rPr>
  </w:style>
  <w:style w:type="paragraph" w:customStyle="1" w:styleId="Level1">
    <w:name w:val="Level 1"/>
    <w:basedOn w:val="Normal"/>
    <w:rsid w:val="00C14FC1"/>
    <w:pPr>
      <w:widowControl w:val="0"/>
      <w:numPr>
        <w:numId w:val="9"/>
      </w:numPr>
      <w:autoSpaceDE w:val="0"/>
      <w:autoSpaceDN w:val="0"/>
      <w:adjustRightInd w:val="0"/>
      <w:ind w:left="720" w:hanging="720"/>
      <w:outlineLvl w:val="0"/>
    </w:pPr>
    <w:rPr>
      <w:rFonts w:ascii="Times New Roman" w:eastAsia="Times New Roman" w:hAnsi="Times New Roman"/>
      <w:szCs w:val="20"/>
    </w:rPr>
  </w:style>
  <w:style w:type="paragraph" w:styleId="BalloonText">
    <w:name w:val="Balloon Text"/>
    <w:basedOn w:val="Normal"/>
    <w:link w:val="BalloonTextChar"/>
    <w:rsid w:val="00E41B7D"/>
    <w:rPr>
      <w:rFonts w:ascii="Tahoma" w:hAnsi="Tahoma" w:cs="Tahoma"/>
      <w:sz w:val="16"/>
      <w:szCs w:val="16"/>
    </w:rPr>
  </w:style>
  <w:style w:type="character" w:customStyle="1" w:styleId="BalloonTextChar">
    <w:name w:val="Balloon Text Char"/>
    <w:basedOn w:val="DefaultParagraphFont"/>
    <w:link w:val="BalloonText"/>
    <w:rsid w:val="00E41B7D"/>
    <w:rPr>
      <w:rFonts w:ascii="Tahoma" w:eastAsia="Times" w:hAnsi="Tahoma" w:cs="Tahoma"/>
      <w:sz w:val="16"/>
      <w:szCs w:val="16"/>
    </w:rPr>
  </w:style>
  <w:style w:type="paragraph" w:styleId="ListParagraph">
    <w:name w:val="List Paragraph"/>
    <w:basedOn w:val="Normal"/>
    <w:rsid w:val="006D6AD5"/>
    <w:pPr>
      <w:ind w:left="720"/>
      <w:contextualSpacing/>
    </w:pPr>
  </w:style>
  <w:style w:type="paragraph" w:styleId="PlainText">
    <w:name w:val="Plain Text"/>
    <w:basedOn w:val="Normal"/>
    <w:link w:val="PlainTextChar"/>
    <w:uiPriority w:val="99"/>
    <w:unhideWhenUsed/>
    <w:rsid w:val="006D6AD5"/>
    <w:rPr>
      <w:rFonts w:ascii="Consolas" w:eastAsia="Calibri" w:hAnsi="Consolas"/>
      <w:sz w:val="21"/>
      <w:szCs w:val="21"/>
    </w:rPr>
  </w:style>
  <w:style w:type="character" w:customStyle="1" w:styleId="PlainTextChar">
    <w:name w:val="Plain Text Char"/>
    <w:basedOn w:val="DefaultParagraphFont"/>
    <w:link w:val="PlainText"/>
    <w:uiPriority w:val="99"/>
    <w:rsid w:val="006D6AD5"/>
    <w:rPr>
      <w:rFonts w:ascii="Consolas" w:eastAsia="Calibri" w:hAnsi="Consolas"/>
      <w:sz w:val="21"/>
      <w:szCs w:val="21"/>
    </w:rPr>
  </w:style>
  <w:style w:type="table" w:styleId="TableGrid">
    <w:name w:val="Table Grid"/>
    <w:basedOn w:val="TableNormal"/>
    <w:uiPriority w:val="59"/>
    <w:rsid w:val="006D6AD5"/>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5260EF"/>
    <w:rPr>
      <w:rFonts w:ascii="Arial Narrow" w:eastAsia="Times New Roman" w:hAnsi="Arial Narrow"/>
      <w:b/>
      <w:noProof/>
      <w:kern w:val="28"/>
      <w:sz w:val="26"/>
    </w:rPr>
  </w:style>
  <w:style w:type="character" w:customStyle="1" w:styleId="Heading4Char">
    <w:name w:val="Heading 4 Char"/>
    <w:basedOn w:val="DefaultParagraphFont"/>
    <w:link w:val="Heading4"/>
    <w:rsid w:val="005260EF"/>
    <w:rPr>
      <w:rFonts w:ascii="Helvetica-Narrow" w:eastAsia="Times New Roman" w:hAnsi="Helvetica-Narrow"/>
      <w:b/>
      <w:i/>
      <w:noProof/>
      <w:kern w:val="28"/>
      <w:sz w:val="22"/>
    </w:rPr>
  </w:style>
  <w:style w:type="paragraph" w:customStyle="1" w:styleId="Bodytext">
    <w:name w:val="Body text"/>
    <w:rsid w:val="005260EF"/>
    <w:pPr>
      <w:spacing w:after="120"/>
    </w:pPr>
    <w:rPr>
      <w:rFonts w:ascii="Times New Roman" w:eastAsia="Times New Roman" w:hAnsi="Times New Roman"/>
    </w:rPr>
  </w:style>
  <w:style w:type="paragraph" w:customStyle="1" w:styleId="Bullet-a">
    <w:name w:val="Bullet-a"/>
    <w:basedOn w:val="Bodytext"/>
    <w:rsid w:val="005260EF"/>
    <w:pPr>
      <w:numPr>
        <w:numId w:val="21"/>
      </w:numPr>
    </w:pPr>
  </w:style>
  <w:style w:type="character" w:customStyle="1" w:styleId="Heading1Char">
    <w:name w:val="Heading 1 Char"/>
    <w:basedOn w:val="DefaultParagraphFont"/>
    <w:link w:val="Heading1"/>
    <w:rsid w:val="005260EF"/>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9565289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scd.edu/~access" TargetMode="External"/><Relationship Id="rId8" Type="http://schemas.openxmlformats.org/officeDocument/2006/relationships/hyperlink" Target="http://www.myteachingphilosophy.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3128</Words>
  <Characters>17832</Characters>
  <Application>Microsoft Macintosh Word</Application>
  <DocSecurity>0</DocSecurity>
  <Lines>148</Lines>
  <Paragraphs>35</Paragraphs>
  <ScaleCrop>false</ScaleCrop>
  <HeadingPairs>
    <vt:vector size="2" baseType="variant">
      <vt:variant>
        <vt:lpstr>Title</vt:lpstr>
      </vt:variant>
      <vt:variant>
        <vt:i4>1</vt:i4>
      </vt:variant>
    </vt:vector>
  </HeadingPairs>
  <TitlesOfParts>
    <vt:vector size="1" baseType="lpstr">
      <vt:lpstr>EDU 3640</vt:lpstr>
    </vt:vector>
  </TitlesOfParts>
  <Company>MSCD</Company>
  <LinksUpToDate>false</LinksUpToDate>
  <CharactersWithSpaces>21898</CharactersWithSpaces>
  <SharedDoc>false</SharedDoc>
  <HLinks>
    <vt:vector size="6" baseType="variant">
      <vt:variant>
        <vt:i4>3211356</vt:i4>
      </vt:variant>
      <vt:variant>
        <vt:i4>0</vt:i4>
      </vt:variant>
      <vt:variant>
        <vt:i4>0</vt:i4>
      </vt:variant>
      <vt:variant>
        <vt:i4>5</vt:i4>
      </vt:variant>
      <vt:variant>
        <vt:lpwstr>http://www.mscd.edu/~access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 3640</dc:title>
  <dc:subject/>
  <dc:creator>Metro State</dc:creator>
  <cp:keywords/>
  <cp:lastModifiedBy>Metro State</cp:lastModifiedBy>
  <cp:revision>7</cp:revision>
  <cp:lastPrinted>2010-03-31T21:41:00Z</cp:lastPrinted>
  <dcterms:created xsi:type="dcterms:W3CDTF">2010-06-01T04:06:00Z</dcterms:created>
  <dcterms:modified xsi:type="dcterms:W3CDTF">2010-06-01T05:07:00Z</dcterms:modified>
</cp:coreProperties>
</file>